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124C0B">
        <w:trPr>
          <w:trHeight w:hRule="exact" w:val="2948"/>
        </w:trPr>
        <w:tc>
          <w:tcPr>
            <w:tcW w:w="11186"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Default="00D74AE1" w:rsidP="00CB1D11">
      <w:pPr>
        <w:suppressAutoHyphens/>
      </w:pPr>
    </w:p>
    <w:p w14:paraId="29B57269" w14:textId="77777777" w:rsidR="00124C0B" w:rsidRPr="00F55AD7" w:rsidRDefault="00124C0B" w:rsidP="00CB1D11">
      <w:pPr>
        <w:suppressAutoHyphens/>
      </w:pPr>
    </w:p>
    <w:p w14:paraId="333E9E95" w14:textId="74ABB384" w:rsidR="0093492E" w:rsidRPr="00F55AD7" w:rsidRDefault="002735DD" w:rsidP="00124C0B">
      <w:pPr>
        <w:pStyle w:val="Documentnumber"/>
        <w:suppressAutoHyphens/>
        <w:spacing w:after="120"/>
      </w:pPr>
      <w:r>
        <w:t>G</w:t>
      </w:r>
      <w:r w:rsidR="00D1621F">
        <w:rPr>
          <w:rFonts w:hint="eastAsia"/>
          <w:lang w:eastAsia="ko-KR"/>
        </w:rPr>
        <w:t>1185</w:t>
      </w:r>
      <w:r w:rsidR="0074084C">
        <w:t xml:space="preserve"> </w:t>
      </w:r>
    </w:p>
    <w:p w14:paraId="7E01EDAA" w14:textId="3C4733A5" w:rsidR="004E0BBB" w:rsidRPr="00335515" w:rsidRDefault="00D81AA3" w:rsidP="00B41921">
      <w:pPr>
        <w:pStyle w:val="Documentname"/>
      </w:pPr>
      <w:ins w:id="0" w:author="Trevor Harris" w:date="2025-04-02T12:23:00Z">
        <w:r>
          <w:t xml:space="preserve">Considerations for </w:t>
        </w:r>
      </w:ins>
      <w:r w:rsidR="001B7E49" w:rsidRPr="00335515">
        <w:t xml:space="preserve">Enhancing the </w:t>
      </w:r>
      <w:r w:rsidR="005514C0" w:rsidRPr="00335515">
        <w:t>S</w:t>
      </w:r>
      <w:r w:rsidR="001B7E49" w:rsidRPr="00335515">
        <w:t xml:space="preserve">afety and </w:t>
      </w:r>
      <w:r w:rsidR="005514C0" w:rsidRPr="00335515">
        <w:t>E</w:t>
      </w:r>
      <w:r w:rsidR="001B7E49" w:rsidRPr="00335515">
        <w:t xml:space="preserve">fficiency of </w:t>
      </w:r>
      <w:r w:rsidR="005514C0" w:rsidRPr="00335515">
        <w:t>N</w:t>
      </w:r>
      <w:r w:rsidR="001B7E49" w:rsidRPr="00335515">
        <w:t xml:space="preserve">avigation </w:t>
      </w:r>
      <w:r w:rsidR="005514C0" w:rsidRPr="00335515">
        <w:t>A</w:t>
      </w:r>
      <w:r w:rsidR="001B7E49" w:rsidRPr="00335515">
        <w:t xml:space="preserve">round </w:t>
      </w:r>
      <w:r w:rsidR="005514C0" w:rsidRPr="00335515">
        <w:t>O</w:t>
      </w:r>
      <w:r w:rsidR="001B7E49" w:rsidRPr="00335515">
        <w:t xml:space="preserve">ffshore </w:t>
      </w:r>
      <w:r w:rsidR="005514C0" w:rsidRPr="00335515">
        <w:t>R</w:t>
      </w:r>
      <w:r w:rsidR="00AB14EF" w:rsidRPr="00335515">
        <w:t xml:space="preserve">enewable </w:t>
      </w:r>
      <w:r w:rsidR="005514C0" w:rsidRPr="00335515">
        <w:t>E</w:t>
      </w:r>
      <w:r w:rsidR="00AB14EF" w:rsidRPr="00335515">
        <w:t xml:space="preserve">nergy </w:t>
      </w:r>
      <w:r w:rsidR="005514C0" w:rsidRPr="00335515">
        <w:t>I</w:t>
      </w:r>
      <w:r w:rsidR="00AB14EF" w:rsidRPr="00335515">
        <w:t>nstallations</w:t>
      </w:r>
      <w:r w:rsidR="00F82334">
        <w:rPr>
          <w:rFonts w:hint="eastAsia"/>
          <w:lang w:eastAsia="ko-KR"/>
        </w:rPr>
        <w:t xml:space="preserve"> (OREI)</w:t>
      </w:r>
      <w:r w:rsidR="001B7E49" w:rsidRPr="00335515">
        <w:t xml:space="preserve"> </w:t>
      </w: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3CE1A96" w:rsidR="004E0BBB" w:rsidRPr="00F55AD7" w:rsidRDefault="002735DD" w:rsidP="00CB1D11">
      <w:pPr>
        <w:pStyle w:val="Editionnumber"/>
        <w:suppressAutoHyphens/>
      </w:pPr>
      <w:r>
        <w:t xml:space="preserve">Edition </w:t>
      </w:r>
      <w:r w:rsidR="00620F5B">
        <w:t>1</w:t>
      </w:r>
      <w:r>
        <w:t>.</w:t>
      </w:r>
      <w:r w:rsidR="00620F5B">
        <w:t>0</w:t>
      </w:r>
    </w:p>
    <w:p w14:paraId="1BD0CECB" w14:textId="1C666135" w:rsidR="004E0BBB" w:rsidRDefault="00620F5B" w:rsidP="00CB1D11">
      <w:pPr>
        <w:pStyle w:val="Documentdate"/>
        <w:suppressAutoHyphens/>
      </w:pPr>
      <w:r>
        <w:t>December 2024</w:t>
      </w:r>
    </w:p>
    <w:p w14:paraId="3499F479" w14:textId="77777777" w:rsidR="00BC27F6" w:rsidRDefault="00BC27F6" w:rsidP="00CB1D11">
      <w:pPr>
        <w:suppressAutoHyphens/>
      </w:pPr>
    </w:p>
    <w:p w14:paraId="11449EAD" w14:textId="1BD487A5" w:rsidR="000E0EC6" w:rsidRPr="00CF732A" w:rsidRDefault="00F404B9" w:rsidP="00CB1D11">
      <w:pPr>
        <w:pStyle w:val="MRN"/>
        <w:suppressAutoHyphens/>
        <w:sectPr w:rsidR="000E0EC6" w:rsidRPr="00CF732A" w:rsidSect="00D10FE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CF732A">
        <w:t>urn:mrn:iala:pub:g</w:t>
      </w:r>
      <w:r w:rsidR="00D1621F" w:rsidRPr="00CF732A">
        <w:rPr>
          <w:rFonts w:hint="eastAsia"/>
          <w:lang w:eastAsia="ko-KR"/>
        </w:rPr>
        <w:t>1185</w:t>
      </w:r>
      <w:r w:rsidR="008C08E7" w:rsidRPr="00CF732A">
        <w:rPr>
          <w:rFonts w:hint="eastAsia"/>
          <w:lang w:eastAsia="ko-KR"/>
        </w:rPr>
        <w:t>:ed1.0</w:t>
      </w:r>
    </w:p>
    <w:p w14:paraId="108808B9" w14:textId="77777777" w:rsidR="00914E26" w:rsidRPr="00F55AD7" w:rsidRDefault="00914E26" w:rsidP="00CB1D11">
      <w:pPr>
        <w:pStyle w:val="a2"/>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192BA878" w:rsidR="00914E26" w:rsidRPr="00FB2048" w:rsidRDefault="00EE4F84" w:rsidP="00CB1D11">
            <w:pPr>
              <w:pStyle w:val="Tabletext"/>
              <w:suppressAutoHyphens/>
              <w:rPr>
                <w:lang w:eastAsia="ko-KR"/>
              </w:rPr>
            </w:pPr>
            <w:r w:rsidRPr="00FB2048">
              <w:rPr>
                <w:rFonts w:hint="eastAsia"/>
                <w:lang w:eastAsia="ko-KR"/>
              </w:rPr>
              <w:t>December 2024</w:t>
            </w:r>
          </w:p>
        </w:tc>
        <w:tc>
          <w:tcPr>
            <w:tcW w:w="6025" w:type="dxa"/>
            <w:vAlign w:val="center"/>
          </w:tcPr>
          <w:p w14:paraId="1DF8FB2B" w14:textId="35CB962C" w:rsidR="00914E26" w:rsidRPr="00FB2048" w:rsidRDefault="005514C0" w:rsidP="00CB1D11">
            <w:pPr>
              <w:pStyle w:val="Tabletext"/>
              <w:suppressAutoHyphens/>
            </w:pPr>
            <w:r w:rsidRPr="00FB2048">
              <w:t>1</w:t>
            </w:r>
            <w:r w:rsidRPr="00FB2048">
              <w:rPr>
                <w:vertAlign w:val="superscript"/>
              </w:rPr>
              <w:t>st</w:t>
            </w:r>
            <w:r w:rsidRPr="00FB2048">
              <w:t xml:space="preserve"> issue</w:t>
            </w:r>
          </w:p>
        </w:tc>
        <w:tc>
          <w:tcPr>
            <w:tcW w:w="2552" w:type="dxa"/>
            <w:vAlign w:val="center"/>
          </w:tcPr>
          <w:p w14:paraId="73C856CB" w14:textId="7ACB48D2" w:rsidR="00914E26" w:rsidRPr="00FB2048" w:rsidRDefault="00E023D1" w:rsidP="00CB1D11">
            <w:pPr>
              <w:pStyle w:val="Tabletext"/>
              <w:suppressAutoHyphens/>
              <w:rPr>
                <w:lang w:eastAsia="ko-KR"/>
              </w:rPr>
            </w:pPr>
            <w:r w:rsidRPr="00FB2048">
              <w:rPr>
                <w:rFonts w:hint="eastAsia"/>
                <w:lang w:eastAsia="ko-KR"/>
              </w:rPr>
              <w:t xml:space="preserve">Transition </w:t>
            </w:r>
            <w:r w:rsidR="005514C0" w:rsidRPr="00FB2048">
              <w:t>Council</w:t>
            </w:r>
            <w:r w:rsidRPr="00FB2048">
              <w:rPr>
                <w:rFonts w:hint="eastAsia"/>
                <w:lang w:eastAsia="ko-KR"/>
              </w:rPr>
              <w:t xml:space="preserve"> </w:t>
            </w:r>
            <w:r w:rsidR="00EE4F84" w:rsidRPr="00FB2048">
              <w:rPr>
                <w:rFonts w:hint="eastAsia"/>
                <w:lang w:eastAsia="ko-KR"/>
              </w:rPr>
              <w:t>3</w:t>
            </w:r>
            <w:r w:rsidRPr="00FB2048">
              <w:rPr>
                <w:rFonts w:hint="eastAsia"/>
                <w:lang w:eastAsia="ko-KR"/>
              </w:rPr>
              <w:t xml:space="preserve"> </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a2"/>
        <w:suppressAutoHyphens/>
        <w:sectPr w:rsidR="005E4659" w:rsidRPr="00F55AD7" w:rsidSect="00D10FEF">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AD58EF2" w14:textId="6D4349BE" w:rsidR="00B71B95" w:rsidRDefault="000C2857">
      <w:pPr>
        <w:pStyle w:val="TOC1"/>
        <w:rPr>
          <w:b w:val="0"/>
          <w:caps w:val="0"/>
          <w:color w:val="auto"/>
          <w:kern w:val="2"/>
          <w:sz w:val="24"/>
          <w:szCs w:val="24"/>
          <w:lang w:eastAsia="ko-KR"/>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71B95" w:rsidRPr="003360F7">
        <w:t>1.</w:t>
      </w:r>
      <w:r w:rsidR="00B71B95">
        <w:rPr>
          <w:b w:val="0"/>
          <w:caps w:val="0"/>
          <w:color w:val="auto"/>
          <w:kern w:val="2"/>
          <w:sz w:val="24"/>
          <w:szCs w:val="24"/>
          <w:lang w:eastAsia="ko-KR"/>
          <w14:ligatures w14:val="standardContextual"/>
        </w:rPr>
        <w:tab/>
      </w:r>
      <w:r w:rsidR="00B71B95">
        <w:t>Introduction</w:t>
      </w:r>
      <w:r w:rsidR="00B71B95">
        <w:tab/>
      </w:r>
      <w:r w:rsidR="00B71B95">
        <w:fldChar w:fldCharType="begin"/>
      </w:r>
      <w:r w:rsidR="00B71B95">
        <w:instrText xml:space="preserve"> PAGEREF _Toc182568193 \h </w:instrText>
      </w:r>
      <w:r w:rsidR="00B71B95">
        <w:fldChar w:fldCharType="separate"/>
      </w:r>
      <w:r w:rsidR="00B71B95">
        <w:t>5</w:t>
      </w:r>
      <w:r w:rsidR="00B71B95">
        <w:fldChar w:fldCharType="end"/>
      </w:r>
    </w:p>
    <w:p w14:paraId="0DD989B9" w14:textId="3CE932C7" w:rsidR="00B71B95" w:rsidRDefault="00B71B95">
      <w:pPr>
        <w:pStyle w:val="TOC2"/>
        <w:rPr>
          <w:color w:val="auto"/>
          <w:kern w:val="2"/>
          <w:sz w:val="24"/>
          <w:szCs w:val="24"/>
          <w:lang w:eastAsia="ko-KR"/>
          <w14:ligatures w14:val="standardContextual"/>
        </w:rPr>
      </w:pPr>
      <w:r w:rsidRPr="003360F7">
        <w:t>1.1.</w:t>
      </w:r>
      <w:r>
        <w:rPr>
          <w:color w:val="auto"/>
          <w:kern w:val="2"/>
          <w:sz w:val="24"/>
          <w:szCs w:val="24"/>
          <w:lang w:eastAsia="ko-KR"/>
          <w14:ligatures w14:val="standardContextual"/>
        </w:rPr>
        <w:tab/>
      </w:r>
      <w:r>
        <w:t>Background</w:t>
      </w:r>
      <w:r>
        <w:tab/>
      </w:r>
      <w:r>
        <w:fldChar w:fldCharType="begin"/>
      </w:r>
      <w:r>
        <w:instrText xml:space="preserve"> PAGEREF _Toc182568194 \h </w:instrText>
      </w:r>
      <w:r>
        <w:fldChar w:fldCharType="separate"/>
      </w:r>
      <w:r>
        <w:t>5</w:t>
      </w:r>
      <w:r>
        <w:fldChar w:fldCharType="end"/>
      </w:r>
    </w:p>
    <w:p w14:paraId="6D852D56" w14:textId="083C3508" w:rsidR="00B71B95" w:rsidRDefault="00B71B95">
      <w:pPr>
        <w:pStyle w:val="TOC2"/>
        <w:rPr>
          <w:color w:val="auto"/>
          <w:kern w:val="2"/>
          <w:sz w:val="24"/>
          <w:szCs w:val="24"/>
          <w:lang w:eastAsia="ko-KR"/>
          <w14:ligatures w14:val="standardContextual"/>
        </w:rPr>
      </w:pPr>
      <w:r w:rsidRPr="003360F7">
        <w:t>1.2.</w:t>
      </w:r>
      <w:r>
        <w:rPr>
          <w:color w:val="auto"/>
          <w:kern w:val="2"/>
          <w:sz w:val="24"/>
          <w:szCs w:val="24"/>
          <w:lang w:eastAsia="ko-KR"/>
          <w14:ligatures w14:val="standardContextual"/>
        </w:rPr>
        <w:tab/>
      </w:r>
      <w:r>
        <w:t>Purpose</w:t>
      </w:r>
      <w:r>
        <w:tab/>
      </w:r>
      <w:r>
        <w:fldChar w:fldCharType="begin"/>
      </w:r>
      <w:r>
        <w:instrText xml:space="preserve"> PAGEREF _Toc182568195 \h </w:instrText>
      </w:r>
      <w:r>
        <w:fldChar w:fldCharType="separate"/>
      </w:r>
      <w:r>
        <w:t>5</w:t>
      </w:r>
      <w:r>
        <w:fldChar w:fldCharType="end"/>
      </w:r>
    </w:p>
    <w:p w14:paraId="29291FC0" w14:textId="568C311C" w:rsidR="00B71B95" w:rsidRDefault="00B71B95">
      <w:pPr>
        <w:pStyle w:val="TOC2"/>
        <w:rPr>
          <w:color w:val="auto"/>
          <w:kern w:val="2"/>
          <w:sz w:val="24"/>
          <w:szCs w:val="24"/>
          <w:lang w:eastAsia="ko-KR"/>
          <w14:ligatures w14:val="standardContextual"/>
        </w:rPr>
      </w:pPr>
      <w:r w:rsidRPr="003360F7">
        <w:t>1.3.</w:t>
      </w:r>
      <w:r>
        <w:rPr>
          <w:color w:val="auto"/>
          <w:kern w:val="2"/>
          <w:sz w:val="24"/>
          <w:szCs w:val="24"/>
          <w:lang w:eastAsia="ko-KR"/>
          <w14:ligatures w14:val="standardContextual"/>
        </w:rPr>
        <w:tab/>
      </w:r>
      <w:r>
        <w:t>Scope</w:t>
      </w:r>
      <w:r>
        <w:tab/>
      </w:r>
      <w:r>
        <w:fldChar w:fldCharType="begin"/>
      </w:r>
      <w:r>
        <w:instrText xml:space="preserve"> PAGEREF _Toc182568196 \h </w:instrText>
      </w:r>
      <w:r>
        <w:fldChar w:fldCharType="separate"/>
      </w:r>
      <w:r>
        <w:t>5</w:t>
      </w:r>
      <w:r>
        <w:fldChar w:fldCharType="end"/>
      </w:r>
    </w:p>
    <w:p w14:paraId="29B3C49F" w14:textId="357271AC" w:rsidR="00B71B95" w:rsidRDefault="00B71B95">
      <w:pPr>
        <w:pStyle w:val="TOC1"/>
        <w:rPr>
          <w:b w:val="0"/>
          <w:caps w:val="0"/>
          <w:color w:val="auto"/>
          <w:kern w:val="2"/>
          <w:sz w:val="24"/>
          <w:szCs w:val="24"/>
          <w:lang w:eastAsia="ko-KR"/>
          <w14:ligatures w14:val="standardContextual"/>
        </w:rPr>
      </w:pPr>
      <w:r w:rsidRPr="003360F7">
        <w:t>2.</w:t>
      </w:r>
      <w:r>
        <w:rPr>
          <w:b w:val="0"/>
          <w:caps w:val="0"/>
          <w:color w:val="auto"/>
          <w:kern w:val="2"/>
          <w:sz w:val="24"/>
          <w:szCs w:val="24"/>
          <w:lang w:eastAsia="ko-KR"/>
          <w14:ligatures w14:val="standardContextual"/>
        </w:rPr>
        <w:tab/>
      </w:r>
      <w:r>
        <w:t>RISK MANAGEMENT</w:t>
      </w:r>
      <w:r>
        <w:tab/>
      </w:r>
      <w:r>
        <w:fldChar w:fldCharType="begin"/>
      </w:r>
      <w:r>
        <w:instrText xml:space="preserve"> PAGEREF _Toc182568197 \h </w:instrText>
      </w:r>
      <w:r>
        <w:fldChar w:fldCharType="separate"/>
      </w:r>
      <w:r>
        <w:t>5</w:t>
      </w:r>
      <w:r>
        <w:fldChar w:fldCharType="end"/>
      </w:r>
    </w:p>
    <w:p w14:paraId="708AC041" w14:textId="2E4FE313" w:rsidR="00B71B95" w:rsidRDefault="00B71B95">
      <w:pPr>
        <w:pStyle w:val="TOC2"/>
        <w:rPr>
          <w:color w:val="auto"/>
          <w:kern w:val="2"/>
          <w:sz w:val="24"/>
          <w:szCs w:val="24"/>
          <w:lang w:eastAsia="ko-KR"/>
          <w14:ligatures w14:val="standardContextual"/>
        </w:rPr>
      </w:pPr>
      <w:r w:rsidRPr="003360F7">
        <w:t>2.1.</w:t>
      </w:r>
      <w:r>
        <w:rPr>
          <w:color w:val="auto"/>
          <w:kern w:val="2"/>
          <w:sz w:val="24"/>
          <w:szCs w:val="24"/>
          <w:lang w:eastAsia="ko-KR"/>
          <w14:ligatures w14:val="standardContextual"/>
        </w:rPr>
        <w:tab/>
      </w:r>
      <w:r>
        <w:t>Risk Assessment</w:t>
      </w:r>
      <w:r>
        <w:tab/>
      </w:r>
      <w:r>
        <w:fldChar w:fldCharType="begin"/>
      </w:r>
      <w:r>
        <w:instrText xml:space="preserve"> PAGEREF _Toc182568198 \h </w:instrText>
      </w:r>
      <w:r>
        <w:fldChar w:fldCharType="separate"/>
      </w:r>
      <w:r>
        <w:t>6</w:t>
      </w:r>
      <w:r>
        <w:fldChar w:fldCharType="end"/>
      </w:r>
    </w:p>
    <w:p w14:paraId="15FE7C2C" w14:textId="0E535596" w:rsidR="00B71B95" w:rsidRDefault="00B71B95">
      <w:pPr>
        <w:pStyle w:val="TOC2"/>
        <w:rPr>
          <w:color w:val="auto"/>
          <w:kern w:val="2"/>
          <w:sz w:val="24"/>
          <w:szCs w:val="24"/>
          <w:lang w:eastAsia="ko-KR"/>
          <w14:ligatures w14:val="standardContextual"/>
        </w:rPr>
      </w:pPr>
      <w:r w:rsidRPr="003360F7">
        <w:t>2.2.</w:t>
      </w:r>
      <w:r>
        <w:rPr>
          <w:color w:val="auto"/>
          <w:kern w:val="2"/>
          <w:sz w:val="24"/>
          <w:szCs w:val="24"/>
          <w:lang w:eastAsia="ko-KR"/>
          <w14:ligatures w14:val="standardContextual"/>
        </w:rPr>
        <w:tab/>
      </w:r>
      <w:r>
        <w:t>Mitigation Measures</w:t>
      </w:r>
      <w:r>
        <w:tab/>
      </w:r>
      <w:r>
        <w:fldChar w:fldCharType="begin"/>
      </w:r>
      <w:r>
        <w:instrText xml:space="preserve"> PAGEREF _Toc182568199 \h </w:instrText>
      </w:r>
      <w:r>
        <w:fldChar w:fldCharType="separate"/>
      </w:r>
      <w:r>
        <w:t>6</w:t>
      </w:r>
      <w:r>
        <w:fldChar w:fldCharType="end"/>
      </w:r>
    </w:p>
    <w:p w14:paraId="5EEE4F84" w14:textId="69A72917" w:rsidR="00B71B95" w:rsidRDefault="00B71B95">
      <w:pPr>
        <w:pStyle w:val="TOC1"/>
        <w:rPr>
          <w:b w:val="0"/>
          <w:caps w:val="0"/>
          <w:color w:val="auto"/>
          <w:kern w:val="2"/>
          <w:sz w:val="24"/>
          <w:szCs w:val="24"/>
          <w:lang w:eastAsia="ko-KR"/>
          <w14:ligatures w14:val="standardContextual"/>
        </w:rPr>
      </w:pPr>
      <w:r w:rsidRPr="003360F7">
        <w:t>3.</w:t>
      </w:r>
      <w:r>
        <w:rPr>
          <w:b w:val="0"/>
          <w:caps w:val="0"/>
          <w:color w:val="auto"/>
          <w:kern w:val="2"/>
          <w:sz w:val="24"/>
          <w:szCs w:val="24"/>
          <w:lang w:eastAsia="ko-KR"/>
          <w14:ligatures w14:val="standardContextual"/>
        </w:rPr>
        <w:tab/>
      </w:r>
      <w:r>
        <w:t>NAVIGATIONAL SAFETY</w:t>
      </w:r>
      <w:r>
        <w:tab/>
      </w:r>
      <w:r>
        <w:fldChar w:fldCharType="begin"/>
      </w:r>
      <w:r>
        <w:instrText xml:space="preserve"> PAGEREF _Toc182568200 \h </w:instrText>
      </w:r>
      <w:r>
        <w:fldChar w:fldCharType="separate"/>
      </w:r>
      <w:r>
        <w:t>6</w:t>
      </w:r>
      <w:r>
        <w:fldChar w:fldCharType="end"/>
      </w:r>
    </w:p>
    <w:p w14:paraId="776D693F" w14:textId="40AA9398" w:rsidR="00B71B95" w:rsidRDefault="00B71B95">
      <w:pPr>
        <w:pStyle w:val="TOC2"/>
        <w:rPr>
          <w:color w:val="auto"/>
          <w:kern w:val="2"/>
          <w:sz w:val="24"/>
          <w:szCs w:val="24"/>
          <w:lang w:eastAsia="ko-KR"/>
          <w14:ligatures w14:val="standardContextual"/>
        </w:rPr>
      </w:pPr>
      <w:r w:rsidRPr="003360F7">
        <w:t>3.1.</w:t>
      </w:r>
      <w:r>
        <w:rPr>
          <w:color w:val="auto"/>
          <w:kern w:val="2"/>
          <w:sz w:val="24"/>
          <w:szCs w:val="24"/>
          <w:lang w:eastAsia="ko-KR"/>
          <w14:ligatures w14:val="standardContextual"/>
        </w:rPr>
        <w:tab/>
      </w:r>
      <w:r>
        <w:t>Ships Routeing</w:t>
      </w:r>
      <w:r>
        <w:tab/>
      </w:r>
      <w:r>
        <w:fldChar w:fldCharType="begin"/>
      </w:r>
      <w:r>
        <w:instrText xml:space="preserve"> PAGEREF _Toc182568201 \h </w:instrText>
      </w:r>
      <w:r>
        <w:fldChar w:fldCharType="separate"/>
      </w:r>
      <w:r>
        <w:t>6</w:t>
      </w:r>
      <w:r>
        <w:fldChar w:fldCharType="end"/>
      </w:r>
    </w:p>
    <w:p w14:paraId="3B6B7E1D" w14:textId="05B7B4DE" w:rsidR="00B71B95" w:rsidRDefault="00B71B95">
      <w:pPr>
        <w:pStyle w:val="TOC3"/>
        <w:tabs>
          <w:tab w:val="left" w:pos="1134"/>
        </w:tabs>
        <w:rPr>
          <w:noProof/>
          <w:color w:val="auto"/>
          <w:kern w:val="2"/>
          <w:sz w:val="24"/>
          <w:szCs w:val="24"/>
          <w:lang w:eastAsia="ko-KR"/>
          <w14:ligatures w14:val="standardContextual"/>
        </w:rPr>
      </w:pPr>
      <w:r w:rsidRPr="003360F7">
        <w:rPr>
          <w:noProof/>
        </w:rPr>
        <w:t>3.1.1.</w:t>
      </w:r>
      <w:r>
        <w:rPr>
          <w:noProof/>
          <w:color w:val="auto"/>
          <w:kern w:val="2"/>
          <w:sz w:val="24"/>
          <w:szCs w:val="24"/>
          <w:lang w:eastAsia="ko-KR"/>
          <w14:ligatures w14:val="standardContextual"/>
        </w:rPr>
        <w:tab/>
      </w:r>
      <w:r>
        <w:rPr>
          <w:noProof/>
        </w:rPr>
        <w:t>General</w:t>
      </w:r>
      <w:r>
        <w:rPr>
          <w:noProof/>
        </w:rPr>
        <w:tab/>
      </w:r>
      <w:r>
        <w:rPr>
          <w:noProof/>
        </w:rPr>
        <w:fldChar w:fldCharType="begin"/>
      </w:r>
      <w:r>
        <w:rPr>
          <w:noProof/>
        </w:rPr>
        <w:instrText xml:space="preserve"> PAGEREF _Toc182568202 \h </w:instrText>
      </w:r>
      <w:r>
        <w:rPr>
          <w:noProof/>
        </w:rPr>
      </w:r>
      <w:r>
        <w:rPr>
          <w:noProof/>
        </w:rPr>
        <w:fldChar w:fldCharType="separate"/>
      </w:r>
      <w:r>
        <w:rPr>
          <w:noProof/>
        </w:rPr>
        <w:t>6</w:t>
      </w:r>
      <w:r>
        <w:rPr>
          <w:noProof/>
        </w:rPr>
        <w:fldChar w:fldCharType="end"/>
      </w:r>
    </w:p>
    <w:p w14:paraId="25D1EB7D" w14:textId="586ABB1E" w:rsidR="00B71B95" w:rsidRDefault="00B71B95">
      <w:pPr>
        <w:pStyle w:val="TOC3"/>
        <w:tabs>
          <w:tab w:val="left" w:pos="1134"/>
        </w:tabs>
        <w:rPr>
          <w:noProof/>
          <w:color w:val="auto"/>
          <w:kern w:val="2"/>
          <w:sz w:val="24"/>
          <w:szCs w:val="24"/>
          <w:lang w:eastAsia="ko-KR"/>
          <w14:ligatures w14:val="standardContextual"/>
        </w:rPr>
      </w:pPr>
      <w:r w:rsidRPr="003360F7">
        <w:rPr>
          <w:noProof/>
        </w:rPr>
        <w:t>3.1.2.</w:t>
      </w:r>
      <w:r>
        <w:rPr>
          <w:noProof/>
          <w:color w:val="auto"/>
          <w:kern w:val="2"/>
          <w:sz w:val="24"/>
          <w:szCs w:val="24"/>
          <w:lang w:eastAsia="ko-KR"/>
          <w14:ligatures w14:val="standardContextual"/>
        </w:rPr>
        <w:tab/>
      </w:r>
      <w:r>
        <w:rPr>
          <w:noProof/>
        </w:rPr>
        <w:t>Ships’ Routeing</w:t>
      </w:r>
      <w:r>
        <w:rPr>
          <w:noProof/>
        </w:rPr>
        <w:tab/>
      </w:r>
      <w:r>
        <w:rPr>
          <w:noProof/>
        </w:rPr>
        <w:fldChar w:fldCharType="begin"/>
      </w:r>
      <w:r>
        <w:rPr>
          <w:noProof/>
        </w:rPr>
        <w:instrText xml:space="preserve"> PAGEREF _Toc182568203 \h </w:instrText>
      </w:r>
      <w:r>
        <w:rPr>
          <w:noProof/>
        </w:rPr>
      </w:r>
      <w:r>
        <w:rPr>
          <w:noProof/>
        </w:rPr>
        <w:fldChar w:fldCharType="separate"/>
      </w:r>
      <w:r>
        <w:rPr>
          <w:noProof/>
        </w:rPr>
        <w:t>7</w:t>
      </w:r>
      <w:r>
        <w:rPr>
          <w:noProof/>
        </w:rPr>
        <w:fldChar w:fldCharType="end"/>
      </w:r>
    </w:p>
    <w:p w14:paraId="0143E2CC" w14:textId="5706A948" w:rsidR="00B71B95" w:rsidRDefault="00B71B95">
      <w:pPr>
        <w:pStyle w:val="TOC3"/>
        <w:tabs>
          <w:tab w:val="left" w:pos="1134"/>
        </w:tabs>
        <w:rPr>
          <w:noProof/>
          <w:color w:val="auto"/>
          <w:kern w:val="2"/>
          <w:sz w:val="24"/>
          <w:szCs w:val="24"/>
          <w:lang w:eastAsia="ko-KR"/>
          <w14:ligatures w14:val="standardContextual"/>
        </w:rPr>
      </w:pPr>
      <w:r w:rsidRPr="003360F7">
        <w:rPr>
          <w:noProof/>
        </w:rPr>
        <w:t>3.1.3.</w:t>
      </w:r>
      <w:r>
        <w:rPr>
          <w:noProof/>
          <w:color w:val="auto"/>
          <w:kern w:val="2"/>
          <w:sz w:val="24"/>
          <w:szCs w:val="24"/>
          <w:lang w:eastAsia="ko-KR"/>
          <w14:ligatures w14:val="standardContextual"/>
        </w:rPr>
        <w:tab/>
      </w:r>
      <w:r>
        <w:rPr>
          <w:noProof/>
        </w:rPr>
        <w:t>Ship Reporting Systems</w:t>
      </w:r>
      <w:r>
        <w:rPr>
          <w:noProof/>
        </w:rPr>
        <w:tab/>
      </w:r>
      <w:r>
        <w:rPr>
          <w:noProof/>
        </w:rPr>
        <w:fldChar w:fldCharType="begin"/>
      </w:r>
      <w:r>
        <w:rPr>
          <w:noProof/>
        </w:rPr>
        <w:instrText xml:space="preserve"> PAGEREF _Toc182568204 \h </w:instrText>
      </w:r>
      <w:r>
        <w:rPr>
          <w:noProof/>
        </w:rPr>
      </w:r>
      <w:r>
        <w:rPr>
          <w:noProof/>
        </w:rPr>
        <w:fldChar w:fldCharType="separate"/>
      </w:r>
      <w:r>
        <w:rPr>
          <w:noProof/>
        </w:rPr>
        <w:t>7</w:t>
      </w:r>
      <w:r>
        <w:rPr>
          <w:noProof/>
        </w:rPr>
        <w:fldChar w:fldCharType="end"/>
      </w:r>
    </w:p>
    <w:p w14:paraId="24604B0F" w14:textId="6A6FCB1F" w:rsidR="00B71B95" w:rsidRDefault="00B71B95">
      <w:pPr>
        <w:pStyle w:val="TOC3"/>
        <w:tabs>
          <w:tab w:val="left" w:pos="1134"/>
        </w:tabs>
        <w:rPr>
          <w:noProof/>
          <w:color w:val="auto"/>
          <w:kern w:val="2"/>
          <w:sz w:val="24"/>
          <w:szCs w:val="24"/>
          <w:lang w:eastAsia="ko-KR"/>
          <w14:ligatures w14:val="standardContextual"/>
        </w:rPr>
      </w:pPr>
      <w:r w:rsidRPr="003360F7">
        <w:rPr>
          <w:noProof/>
        </w:rPr>
        <w:t>3.1.4.</w:t>
      </w:r>
      <w:r>
        <w:rPr>
          <w:noProof/>
          <w:color w:val="auto"/>
          <w:kern w:val="2"/>
          <w:sz w:val="24"/>
          <w:szCs w:val="24"/>
          <w:lang w:eastAsia="ko-KR"/>
          <w14:ligatures w14:val="standardContextual"/>
        </w:rPr>
        <w:tab/>
      </w:r>
      <w:r>
        <w:rPr>
          <w:noProof/>
        </w:rPr>
        <w:t>Vessel Traffic Services</w:t>
      </w:r>
      <w:r>
        <w:rPr>
          <w:noProof/>
        </w:rPr>
        <w:tab/>
      </w:r>
      <w:r>
        <w:rPr>
          <w:noProof/>
        </w:rPr>
        <w:fldChar w:fldCharType="begin"/>
      </w:r>
      <w:r>
        <w:rPr>
          <w:noProof/>
        </w:rPr>
        <w:instrText xml:space="preserve"> PAGEREF _Toc182568205 \h </w:instrText>
      </w:r>
      <w:r>
        <w:rPr>
          <w:noProof/>
        </w:rPr>
      </w:r>
      <w:r>
        <w:rPr>
          <w:noProof/>
        </w:rPr>
        <w:fldChar w:fldCharType="separate"/>
      </w:r>
      <w:r>
        <w:rPr>
          <w:noProof/>
        </w:rPr>
        <w:t>7</w:t>
      </w:r>
      <w:r>
        <w:rPr>
          <w:noProof/>
        </w:rPr>
        <w:fldChar w:fldCharType="end"/>
      </w:r>
    </w:p>
    <w:p w14:paraId="1D2C329A" w14:textId="6BB7FB68" w:rsidR="00B71B95" w:rsidRDefault="00B71B95">
      <w:pPr>
        <w:pStyle w:val="TOC3"/>
        <w:tabs>
          <w:tab w:val="left" w:pos="1134"/>
        </w:tabs>
        <w:rPr>
          <w:noProof/>
          <w:color w:val="auto"/>
          <w:kern w:val="2"/>
          <w:sz w:val="24"/>
          <w:szCs w:val="24"/>
          <w:lang w:eastAsia="ko-KR"/>
          <w14:ligatures w14:val="standardContextual"/>
        </w:rPr>
      </w:pPr>
      <w:r w:rsidRPr="003360F7">
        <w:rPr>
          <w:noProof/>
        </w:rPr>
        <w:t>3.1.5.</w:t>
      </w:r>
      <w:r>
        <w:rPr>
          <w:noProof/>
          <w:color w:val="auto"/>
          <w:kern w:val="2"/>
          <w:sz w:val="24"/>
          <w:szCs w:val="24"/>
          <w:lang w:eastAsia="ko-KR"/>
          <w14:ligatures w14:val="standardContextual"/>
        </w:rPr>
        <w:tab/>
      </w:r>
      <w:r>
        <w:rPr>
          <w:noProof/>
        </w:rPr>
        <w:t>Safety and Cautionary Zones</w:t>
      </w:r>
      <w:r>
        <w:rPr>
          <w:noProof/>
        </w:rPr>
        <w:tab/>
      </w:r>
      <w:r>
        <w:rPr>
          <w:noProof/>
        </w:rPr>
        <w:fldChar w:fldCharType="begin"/>
      </w:r>
      <w:r>
        <w:rPr>
          <w:noProof/>
        </w:rPr>
        <w:instrText xml:space="preserve"> PAGEREF _Toc182568206 \h </w:instrText>
      </w:r>
      <w:r>
        <w:rPr>
          <w:noProof/>
        </w:rPr>
      </w:r>
      <w:r>
        <w:rPr>
          <w:noProof/>
        </w:rPr>
        <w:fldChar w:fldCharType="separate"/>
      </w:r>
      <w:r>
        <w:rPr>
          <w:noProof/>
        </w:rPr>
        <w:t>7</w:t>
      </w:r>
      <w:r>
        <w:rPr>
          <w:noProof/>
        </w:rPr>
        <w:fldChar w:fldCharType="end"/>
      </w:r>
    </w:p>
    <w:p w14:paraId="439E0D1B" w14:textId="124C1017" w:rsidR="00B71B95" w:rsidRDefault="00B71B95">
      <w:pPr>
        <w:pStyle w:val="TOC3"/>
        <w:tabs>
          <w:tab w:val="left" w:pos="1134"/>
        </w:tabs>
        <w:rPr>
          <w:noProof/>
          <w:color w:val="auto"/>
          <w:kern w:val="2"/>
          <w:sz w:val="24"/>
          <w:szCs w:val="24"/>
          <w:lang w:eastAsia="ko-KR"/>
          <w14:ligatures w14:val="standardContextual"/>
        </w:rPr>
      </w:pPr>
      <w:r w:rsidRPr="003360F7">
        <w:rPr>
          <w:noProof/>
        </w:rPr>
        <w:t>3.1.6.</w:t>
      </w:r>
      <w:r>
        <w:rPr>
          <w:noProof/>
          <w:color w:val="auto"/>
          <w:kern w:val="2"/>
          <w:sz w:val="24"/>
          <w:szCs w:val="24"/>
          <w:lang w:eastAsia="ko-KR"/>
          <w14:ligatures w14:val="standardContextual"/>
        </w:rPr>
        <w:tab/>
      </w:r>
      <w:r>
        <w:rPr>
          <w:noProof/>
        </w:rPr>
        <w:t>Safety Distances</w:t>
      </w:r>
      <w:r>
        <w:rPr>
          <w:noProof/>
        </w:rPr>
        <w:tab/>
      </w:r>
      <w:r>
        <w:rPr>
          <w:noProof/>
        </w:rPr>
        <w:fldChar w:fldCharType="begin"/>
      </w:r>
      <w:r>
        <w:rPr>
          <w:noProof/>
        </w:rPr>
        <w:instrText xml:space="preserve"> PAGEREF _Toc182568207 \h </w:instrText>
      </w:r>
      <w:r>
        <w:rPr>
          <w:noProof/>
        </w:rPr>
      </w:r>
      <w:r>
        <w:rPr>
          <w:noProof/>
        </w:rPr>
        <w:fldChar w:fldCharType="separate"/>
      </w:r>
      <w:r>
        <w:rPr>
          <w:noProof/>
        </w:rPr>
        <w:t>8</w:t>
      </w:r>
      <w:r>
        <w:rPr>
          <w:noProof/>
        </w:rPr>
        <w:fldChar w:fldCharType="end"/>
      </w:r>
    </w:p>
    <w:p w14:paraId="2169AE1F" w14:textId="2A9B8098" w:rsidR="00B71B95" w:rsidRDefault="00B71B95">
      <w:pPr>
        <w:pStyle w:val="TOC2"/>
        <w:rPr>
          <w:color w:val="auto"/>
          <w:kern w:val="2"/>
          <w:sz w:val="24"/>
          <w:szCs w:val="24"/>
          <w:lang w:eastAsia="ko-KR"/>
          <w14:ligatures w14:val="standardContextual"/>
        </w:rPr>
      </w:pPr>
      <w:r w:rsidRPr="003360F7">
        <w:t>3.2.</w:t>
      </w:r>
      <w:r>
        <w:rPr>
          <w:color w:val="auto"/>
          <w:kern w:val="2"/>
          <w:sz w:val="24"/>
          <w:szCs w:val="24"/>
          <w:lang w:eastAsia="ko-KR"/>
          <w14:ligatures w14:val="standardContextual"/>
        </w:rPr>
        <w:tab/>
      </w:r>
      <w:r>
        <w:t>Lighting and Marking</w:t>
      </w:r>
      <w:r>
        <w:tab/>
      </w:r>
      <w:r>
        <w:fldChar w:fldCharType="begin"/>
      </w:r>
      <w:r>
        <w:instrText xml:space="preserve"> PAGEREF _Toc182568208 \h </w:instrText>
      </w:r>
      <w:r>
        <w:fldChar w:fldCharType="separate"/>
      </w:r>
      <w:r>
        <w:t>9</w:t>
      </w:r>
      <w:r>
        <w:fldChar w:fldCharType="end"/>
      </w:r>
    </w:p>
    <w:p w14:paraId="6E49AD3B" w14:textId="552587EF" w:rsidR="00B71B95" w:rsidRDefault="00B71B95">
      <w:pPr>
        <w:pStyle w:val="TOC3"/>
        <w:tabs>
          <w:tab w:val="left" w:pos="1134"/>
        </w:tabs>
        <w:rPr>
          <w:noProof/>
          <w:color w:val="auto"/>
          <w:kern w:val="2"/>
          <w:sz w:val="24"/>
          <w:szCs w:val="24"/>
          <w:lang w:eastAsia="ko-KR"/>
          <w14:ligatures w14:val="standardContextual"/>
        </w:rPr>
      </w:pPr>
      <w:r w:rsidRPr="003360F7">
        <w:rPr>
          <w:noProof/>
        </w:rPr>
        <w:t>3.2.1.</w:t>
      </w:r>
      <w:r>
        <w:rPr>
          <w:noProof/>
          <w:color w:val="auto"/>
          <w:kern w:val="2"/>
          <w:sz w:val="24"/>
          <w:szCs w:val="24"/>
          <w:lang w:eastAsia="ko-KR"/>
          <w14:ligatures w14:val="standardContextual"/>
        </w:rPr>
        <w:tab/>
      </w:r>
      <w:r>
        <w:rPr>
          <w:noProof/>
        </w:rPr>
        <w:t>Adjacent developments and extensions</w:t>
      </w:r>
      <w:r>
        <w:rPr>
          <w:noProof/>
        </w:rPr>
        <w:tab/>
      </w:r>
      <w:r>
        <w:rPr>
          <w:noProof/>
        </w:rPr>
        <w:fldChar w:fldCharType="begin"/>
      </w:r>
      <w:r>
        <w:rPr>
          <w:noProof/>
        </w:rPr>
        <w:instrText xml:space="preserve"> PAGEREF _Toc182568209 \h </w:instrText>
      </w:r>
      <w:r>
        <w:rPr>
          <w:noProof/>
        </w:rPr>
      </w:r>
      <w:r>
        <w:rPr>
          <w:noProof/>
        </w:rPr>
        <w:fldChar w:fldCharType="separate"/>
      </w:r>
      <w:r>
        <w:rPr>
          <w:noProof/>
        </w:rPr>
        <w:t>9</w:t>
      </w:r>
      <w:r>
        <w:rPr>
          <w:noProof/>
        </w:rPr>
        <w:fldChar w:fldCharType="end"/>
      </w:r>
    </w:p>
    <w:p w14:paraId="1B87A5B3" w14:textId="7FC974CB" w:rsidR="00B71B95" w:rsidRDefault="00B71B95">
      <w:pPr>
        <w:pStyle w:val="TOC2"/>
        <w:rPr>
          <w:color w:val="auto"/>
          <w:kern w:val="2"/>
          <w:sz w:val="24"/>
          <w:szCs w:val="24"/>
          <w:lang w:eastAsia="ko-KR"/>
          <w14:ligatures w14:val="standardContextual"/>
        </w:rPr>
      </w:pPr>
      <w:r w:rsidRPr="003360F7">
        <w:t>3.3.</w:t>
      </w:r>
      <w:r>
        <w:rPr>
          <w:color w:val="auto"/>
          <w:kern w:val="2"/>
          <w:sz w:val="24"/>
          <w:szCs w:val="24"/>
          <w:lang w:eastAsia="ko-KR"/>
          <w14:ligatures w14:val="standardContextual"/>
        </w:rPr>
        <w:tab/>
      </w:r>
      <w:r>
        <w:t>Nautical Charts and Publications</w:t>
      </w:r>
      <w:r>
        <w:tab/>
      </w:r>
      <w:r>
        <w:fldChar w:fldCharType="begin"/>
      </w:r>
      <w:r>
        <w:instrText xml:space="preserve"> PAGEREF _Toc182568210 \h </w:instrText>
      </w:r>
      <w:r>
        <w:fldChar w:fldCharType="separate"/>
      </w:r>
      <w:r>
        <w:t>9</w:t>
      </w:r>
      <w:r>
        <w:fldChar w:fldCharType="end"/>
      </w:r>
    </w:p>
    <w:p w14:paraId="3DEC81D8" w14:textId="7B0767A2" w:rsidR="00B71B95" w:rsidRDefault="00B71B95">
      <w:pPr>
        <w:pStyle w:val="TOC2"/>
        <w:rPr>
          <w:color w:val="auto"/>
          <w:kern w:val="2"/>
          <w:sz w:val="24"/>
          <w:szCs w:val="24"/>
          <w:lang w:eastAsia="ko-KR"/>
          <w14:ligatures w14:val="standardContextual"/>
        </w:rPr>
      </w:pPr>
      <w:r w:rsidRPr="003360F7">
        <w:t>3.4.</w:t>
      </w:r>
      <w:r>
        <w:rPr>
          <w:color w:val="auto"/>
          <w:kern w:val="2"/>
          <w:sz w:val="24"/>
          <w:szCs w:val="24"/>
          <w:lang w:eastAsia="ko-KR"/>
          <w14:ligatures w14:val="standardContextual"/>
        </w:rPr>
        <w:tab/>
      </w:r>
      <w:r>
        <w:t>Obscuration of Other Vessels</w:t>
      </w:r>
      <w:r>
        <w:tab/>
      </w:r>
      <w:r>
        <w:fldChar w:fldCharType="begin"/>
      </w:r>
      <w:r>
        <w:instrText xml:space="preserve"> PAGEREF _Toc182568211 \h </w:instrText>
      </w:r>
      <w:r>
        <w:fldChar w:fldCharType="separate"/>
      </w:r>
      <w:r>
        <w:t>9</w:t>
      </w:r>
      <w:r>
        <w:fldChar w:fldCharType="end"/>
      </w:r>
    </w:p>
    <w:p w14:paraId="353E0FB0" w14:textId="21C6A0CF" w:rsidR="00B71B95" w:rsidRDefault="00B71B95">
      <w:pPr>
        <w:pStyle w:val="TOC2"/>
        <w:rPr>
          <w:color w:val="auto"/>
          <w:kern w:val="2"/>
          <w:sz w:val="24"/>
          <w:szCs w:val="24"/>
          <w:lang w:eastAsia="ko-KR"/>
          <w14:ligatures w14:val="standardContextual"/>
        </w:rPr>
      </w:pPr>
      <w:r w:rsidRPr="003360F7">
        <w:t>3.5.</w:t>
      </w:r>
      <w:r>
        <w:rPr>
          <w:color w:val="auto"/>
          <w:kern w:val="2"/>
          <w:sz w:val="24"/>
          <w:szCs w:val="24"/>
          <w:lang w:eastAsia="ko-KR"/>
          <w14:ligatures w14:val="standardContextual"/>
        </w:rPr>
        <w:tab/>
      </w:r>
      <w:r>
        <w:t>Impact on Communications</w:t>
      </w:r>
      <w:r>
        <w:tab/>
      </w:r>
      <w:r>
        <w:fldChar w:fldCharType="begin"/>
      </w:r>
      <w:r>
        <w:instrText xml:space="preserve"> PAGEREF _Toc182568212 \h </w:instrText>
      </w:r>
      <w:r>
        <w:fldChar w:fldCharType="separate"/>
      </w:r>
      <w:r>
        <w:t>9</w:t>
      </w:r>
      <w:r>
        <w:fldChar w:fldCharType="end"/>
      </w:r>
    </w:p>
    <w:p w14:paraId="28ECB312" w14:textId="39EE1D72" w:rsidR="00B71B95" w:rsidRDefault="00B71B95">
      <w:pPr>
        <w:pStyle w:val="TOC2"/>
        <w:rPr>
          <w:color w:val="auto"/>
          <w:kern w:val="2"/>
          <w:sz w:val="24"/>
          <w:szCs w:val="24"/>
          <w:lang w:eastAsia="ko-KR"/>
          <w14:ligatures w14:val="standardContextual"/>
        </w:rPr>
      </w:pPr>
      <w:r w:rsidRPr="003360F7">
        <w:t>3.6.</w:t>
      </w:r>
      <w:r>
        <w:rPr>
          <w:color w:val="auto"/>
          <w:kern w:val="2"/>
          <w:sz w:val="24"/>
          <w:szCs w:val="24"/>
          <w:lang w:eastAsia="ko-KR"/>
          <w14:ligatures w14:val="standardContextual"/>
        </w:rPr>
        <w:tab/>
      </w:r>
      <w:r>
        <w:t>Impact on Radar</w:t>
      </w:r>
      <w:r>
        <w:tab/>
      </w:r>
      <w:r>
        <w:fldChar w:fldCharType="begin"/>
      </w:r>
      <w:r>
        <w:instrText xml:space="preserve"> PAGEREF _Toc182568213 \h </w:instrText>
      </w:r>
      <w:r>
        <w:fldChar w:fldCharType="separate"/>
      </w:r>
      <w:r>
        <w:t>10</w:t>
      </w:r>
      <w:r>
        <w:fldChar w:fldCharType="end"/>
      </w:r>
    </w:p>
    <w:p w14:paraId="1B9E951B" w14:textId="10618686" w:rsidR="00B71B95" w:rsidRDefault="00B71B95">
      <w:pPr>
        <w:pStyle w:val="TOC3"/>
        <w:tabs>
          <w:tab w:val="left" w:pos="1134"/>
        </w:tabs>
        <w:rPr>
          <w:noProof/>
          <w:color w:val="auto"/>
          <w:kern w:val="2"/>
          <w:sz w:val="24"/>
          <w:szCs w:val="24"/>
          <w:lang w:eastAsia="ko-KR"/>
          <w14:ligatures w14:val="standardContextual"/>
        </w:rPr>
      </w:pPr>
      <w:r w:rsidRPr="003360F7">
        <w:rPr>
          <w:noProof/>
        </w:rPr>
        <w:t>3.6.1.</w:t>
      </w:r>
      <w:r>
        <w:rPr>
          <w:noProof/>
          <w:color w:val="auto"/>
          <w:kern w:val="2"/>
          <w:sz w:val="24"/>
          <w:szCs w:val="24"/>
          <w:lang w:eastAsia="ko-KR"/>
          <w14:ligatures w14:val="standardContextual"/>
        </w:rPr>
        <w:tab/>
      </w:r>
      <w:r>
        <w:rPr>
          <w:noProof/>
        </w:rPr>
        <w:t>Impact on Shipborne Radar</w:t>
      </w:r>
      <w:r>
        <w:rPr>
          <w:noProof/>
        </w:rPr>
        <w:tab/>
      </w:r>
      <w:r>
        <w:rPr>
          <w:noProof/>
        </w:rPr>
        <w:fldChar w:fldCharType="begin"/>
      </w:r>
      <w:r>
        <w:rPr>
          <w:noProof/>
        </w:rPr>
        <w:instrText xml:space="preserve"> PAGEREF _Toc182568214 \h </w:instrText>
      </w:r>
      <w:r>
        <w:rPr>
          <w:noProof/>
        </w:rPr>
      </w:r>
      <w:r>
        <w:rPr>
          <w:noProof/>
        </w:rPr>
        <w:fldChar w:fldCharType="separate"/>
      </w:r>
      <w:r>
        <w:rPr>
          <w:noProof/>
        </w:rPr>
        <w:t>10</w:t>
      </w:r>
      <w:r>
        <w:rPr>
          <w:noProof/>
        </w:rPr>
        <w:fldChar w:fldCharType="end"/>
      </w:r>
    </w:p>
    <w:p w14:paraId="2DCADEF0" w14:textId="5D3E64CA" w:rsidR="00B71B95" w:rsidRDefault="00B71B95">
      <w:pPr>
        <w:pStyle w:val="TOC3"/>
        <w:tabs>
          <w:tab w:val="left" w:pos="1134"/>
        </w:tabs>
        <w:rPr>
          <w:noProof/>
          <w:color w:val="auto"/>
          <w:kern w:val="2"/>
          <w:sz w:val="24"/>
          <w:szCs w:val="24"/>
          <w:lang w:eastAsia="ko-KR"/>
          <w14:ligatures w14:val="standardContextual"/>
        </w:rPr>
      </w:pPr>
      <w:r w:rsidRPr="003360F7">
        <w:rPr>
          <w:noProof/>
        </w:rPr>
        <w:t>3.6.2.</w:t>
      </w:r>
      <w:r>
        <w:rPr>
          <w:noProof/>
          <w:color w:val="auto"/>
          <w:kern w:val="2"/>
          <w:sz w:val="24"/>
          <w:szCs w:val="24"/>
          <w:lang w:eastAsia="ko-KR"/>
          <w14:ligatures w14:val="standardContextual"/>
        </w:rPr>
        <w:tab/>
      </w:r>
      <w:r w:rsidRPr="003360F7">
        <w:rPr>
          <w:noProof/>
          <w:lang w:val="en-US"/>
        </w:rPr>
        <w:t>Impact on VTS Radar</w:t>
      </w:r>
      <w:r>
        <w:rPr>
          <w:noProof/>
        </w:rPr>
        <w:tab/>
      </w:r>
      <w:r>
        <w:rPr>
          <w:noProof/>
        </w:rPr>
        <w:fldChar w:fldCharType="begin"/>
      </w:r>
      <w:r>
        <w:rPr>
          <w:noProof/>
        </w:rPr>
        <w:instrText xml:space="preserve"> PAGEREF _Toc182568215 \h </w:instrText>
      </w:r>
      <w:r>
        <w:rPr>
          <w:noProof/>
        </w:rPr>
      </w:r>
      <w:r>
        <w:rPr>
          <w:noProof/>
        </w:rPr>
        <w:fldChar w:fldCharType="separate"/>
      </w:r>
      <w:r>
        <w:rPr>
          <w:noProof/>
        </w:rPr>
        <w:t>11</w:t>
      </w:r>
      <w:r>
        <w:rPr>
          <w:noProof/>
        </w:rPr>
        <w:fldChar w:fldCharType="end"/>
      </w:r>
    </w:p>
    <w:p w14:paraId="5AD76485" w14:textId="00F7412B" w:rsidR="00B71B95" w:rsidRDefault="00B71B95">
      <w:pPr>
        <w:pStyle w:val="TOC2"/>
        <w:rPr>
          <w:color w:val="auto"/>
          <w:kern w:val="2"/>
          <w:sz w:val="24"/>
          <w:szCs w:val="24"/>
          <w:lang w:eastAsia="ko-KR"/>
          <w14:ligatures w14:val="standardContextual"/>
        </w:rPr>
      </w:pPr>
      <w:r w:rsidRPr="003360F7">
        <w:t>3.7.</w:t>
      </w:r>
      <w:r>
        <w:rPr>
          <w:color w:val="auto"/>
          <w:kern w:val="2"/>
          <w:sz w:val="24"/>
          <w:szCs w:val="24"/>
          <w:lang w:eastAsia="ko-KR"/>
          <w14:ligatures w14:val="standardContextual"/>
        </w:rPr>
        <w:tab/>
      </w:r>
      <w:r>
        <w:t>Weather</w:t>
      </w:r>
      <w:r>
        <w:tab/>
      </w:r>
      <w:r>
        <w:fldChar w:fldCharType="begin"/>
      </w:r>
      <w:r>
        <w:instrText xml:space="preserve"> PAGEREF _Toc182568216 \h </w:instrText>
      </w:r>
      <w:r>
        <w:fldChar w:fldCharType="separate"/>
      </w:r>
      <w:r>
        <w:t>11</w:t>
      </w:r>
      <w:r>
        <w:fldChar w:fldCharType="end"/>
      </w:r>
    </w:p>
    <w:p w14:paraId="14381929" w14:textId="5ED5539C" w:rsidR="00B71B95" w:rsidRDefault="00B71B95">
      <w:pPr>
        <w:pStyle w:val="TOC2"/>
        <w:rPr>
          <w:color w:val="auto"/>
          <w:kern w:val="2"/>
          <w:sz w:val="24"/>
          <w:szCs w:val="24"/>
          <w:lang w:eastAsia="ko-KR"/>
          <w14:ligatures w14:val="standardContextual"/>
        </w:rPr>
      </w:pPr>
      <w:r w:rsidRPr="003360F7">
        <w:t>3.8.</w:t>
      </w:r>
      <w:r>
        <w:rPr>
          <w:color w:val="auto"/>
          <w:kern w:val="2"/>
          <w:sz w:val="24"/>
          <w:szCs w:val="24"/>
          <w:lang w:eastAsia="ko-KR"/>
          <w14:ligatures w14:val="standardContextual"/>
        </w:rPr>
        <w:tab/>
      </w:r>
      <w:r>
        <w:t>Ice and Sub Polar Regions</w:t>
      </w:r>
      <w:r>
        <w:tab/>
      </w:r>
      <w:r>
        <w:fldChar w:fldCharType="begin"/>
      </w:r>
      <w:r>
        <w:instrText xml:space="preserve"> PAGEREF _Toc182568217 \h </w:instrText>
      </w:r>
      <w:r>
        <w:fldChar w:fldCharType="separate"/>
      </w:r>
      <w:r>
        <w:t>11</w:t>
      </w:r>
      <w:r>
        <w:fldChar w:fldCharType="end"/>
      </w:r>
    </w:p>
    <w:p w14:paraId="472A0160" w14:textId="1ACB2F49" w:rsidR="00B71B95" w:rsidRDefault="00B71B95">
      <w:pPr>
        <w:pStyle w:val="TOC2"/>
        <w:rPr>
          <w:color w:val="auto"/>
          <w:kern w:val="2"/>
          <w:sz w:val="24"/>
          <w:szCs w:val="24"/>
          <w:lang w:eastAsia="ko-KR"/>
          <w14:ligatures w14:val="standardContextual"/>
        </w:rPr>
      </w:pPr>
      <w:r w:rsidRPr="003360F7">
        <w:t>3.9.</w:t>
      </w:r>
      <w:r>
        <w:rPr>
          <w:color w:val="auto"/>
          <w:kern w:val="2"/>
          <w:sz w:val="24"/>
          <w:szCs w:val="24"/>
          <w:lang w:eastAsia="ko-KR"/>
          <w14:ligatures w14:val="standardContextual"/>
        </w:rPr>
        <w:tab/>
      </w:r>
      <w:r>
        <w:t>Interaction with Aviation</w:t>
      </w:r>
      <w:r>
        <w:tab/>
      </w:r>
      <w:r>
        <w:fldChar w:fldCharType="begin"/>
      </w:r>
      <w:r>
        <w:instrText xml:space="preserve"> PAGEREF _Toc182568218 \h </w:instrText>
      </w:r>
      <w:r>
        <w:fldChar w:fldCharType="separate"/>
      </w:r>
      <w:r>
        <w:t>11</w:t>
      </w:r>
      <w:r>
        <w:fldChar w:fldCharType="end"/>
      </w:r>
    </w:p>
    <w:p w14:paraId="3183A4A8" w14:textId="70747F39" w:rsidR="00B71B95" w:rsidRDefault="00B71B95">
      <w:pPr>
        <w:pStyle w:val="TOC1"/>
        <w:rPr>
          <w:b w:val="0"/>
          <w:caps w:val="0"/>
          <w:color w:val="auto"/>
          <w:kern w:val="2"/>
          <w:sz w:val="24"/>
          <w:szCs w:val="24"/>
          <w:lang w:eastAsia="ko-KR"/>
          <w14:ligatures w14:val="standardContextual"/>
        </w:rPr>
      </w:pPr>
      <w:r w:rsidRPr="003360F7">
        <w:t>4.</w:t>
      </w:r>
      <w:r>
        <w:rPr>
          <w:b w:val="0"/>
          <w:caps w:val="0"/>
          <w:color w:val="auto"/>
          <w:kern w:val="2"/>
          <w:sz w:val="24"/>
          <w:szCs w:val="24"/>
          <w:lang w:eastAsia="ko-KR"/>
          <w14:ligatures w14:val="standardContextual"/>
        </w:rPr>
        <w:tab/>
      </w:r>
      <w:r>
        <w:t>incident response</w:t>
      </w:r>
      <w:r>
        <w:tab/>
      </w:r>
      <w:r>
        <w:fldChar w:fldCharType="begin"/>
      </w:r>
      <w:r>
        <w:instrText xml:space="preserve"> PAGEREF _Toc182568219 \h </w:instrText>
      </w:r>
      <w:r>
        <w:fldChar w:fldCharType="separate"/>
      </w:r>
      <w:r>
        <w:t>12</w:t>
      </w:r>
      <w:r>
        <w:fldChar w:fldCharType="end"/>
      </w:r>
    </w:p>
    <w:p w14:paraId="22508046" w14:textId="63815DD4" w:rsidR="00B71B95" w:rsidRDefault="00B71B95">
      <w:pPr>
        <w:pStyle w:val="TOC2"/>
        <w:rPr>
          <w:color w:val="auto"/>
          <w:kern w:val="2"/>
          <w:sz w:val="24"/>
          <w:szCs w:val="24"/>
          <w:lang w:eastAsia="ko-KR"/>
          <w14:ligatures w14:val="standardContextual"/>
        </w:rPr>
      </w:pPr>
      <w:r w:rsidRPr="003360F7">
        <w:t>4.1.</w:t>
      </w:r>
      <w:r>
        <w:rPr>
          <w:color w:val="auto"/>
          <w:kern w:val="2"/>
          <w:sz w:val="24"/>
          <w:szCs w:val="24"/>
          <w:lang w:eastAsia="ko-KR"/>
          <w14:ligatures w14:val="standardContextual"/>
        </w:rPr>
        <w:tab/>
      </w:r>
      <w:r>
        <w:t>Search and rescue (SAR)</w:t>
      </w:r>
      <w:r>
        <w:tab/>
      </w:r>
      <w:r>
        <w:fldChar w:fldCharType="begin"/>
      </w:r>
      <w:r>
        <w:instrText xml:space="preserve"> PAGEREF _Toc182568220 \h </w:instrText>
      </w:r>
      <w:r>
        <w:fldChar w:fldCharType="separate"/>
      </w:r>
      <w:r>
        <w:t>12</w:t>
      </w:r>
      <w:r>
        <w:fldChar w:fldCharType="end"/>
      </w:r>
    </w:p>
    <w:p w14:paraId="0555BC99" w14:textId="6546B1DB" w:rsidR="00B71B95" w:rsidRDefault="00B71B95">
      <w:pPr>
        <w:pStyle w:val="TOC3"/>
        <w:tabs>
          <w:tab w:val="left" w:pos="1134"/>
        </w:tabs>
        <w:rPr>
          <w:noProof/>
          <w:color w:val="auto"/>
          <w:kern w:val="2"/>
          <w:sz w:val="24"/>
          <w:szCs w:val="24"/>
          <w:lang w:eastAsia="ko-KR"/>
          <w14:ligatures w14:val="standardContextual"/>
        </w:rPr>
      </w:pPr>
      <w:r w:rsidRPr="003360F7">
        <w:rPr>
          <w:noProof/>
        </w:rPr>
        <w:t>4.1.1.</w:t>
      </w:r>
      <w:r>
        <w:rPr>
          <w:noProof/>
          <w:color w:val="auto"/>
          <w:kern w:val="2"/>
          <w:sz w:val="24"/>
          <w:szCs w:val="24"/>
          <w:lang w:eastAsia="ko-KR"/>
          <w14:ligatures w14:val="standardContextual"/>
        </w:rPr>
        <w:tab/>
      </w:r>
      <w:r>
        <w:rPr>
          <w:noProof/>
        </w:rPr>
        <w:t>Refuge Areas</w:t>
      </w:r>
      <w:r>
        <w:rPr>
          <w:noProof/>
        </w:rPr>
        <w:tab/>
      </w:r>
      <w:r>
        <w:rPr>
          <w:noProof/>
        </w:rPr>
        <w:fldChar w:fldCharType="begin"/>
      </w:r>
      <w:r>
        <w:rPr>
          <w:noProof/>
        </w:rPr>
        <w:instrText xml:space="preserve"> PAGEREF _Toc182568221 \h </w:instrText>
      </w:r>
      <w:r>
        <w:rPr>
          <w:noProof/>
        </w:rPr>
      </w:r>
      <w:r>
        <w:rPr>
          <w:noProof/>
        </w:rPr>
        <w:fldChar w:fldCharType="separate"/>
      </w:r>
      <w:r>
        <w:rPr>
          <w:noProof/>
        </w:rPr>
        <w:t>12</w:t>
      </w:r>
      <w:r>
        <w:rPr>
          <w:noProof/>
        </w:rPr>
        <w:fldChar w:fldCharType="end"/>
      </w:r>
    </w:p>
    <w:p w14:paraId="4530F1C7" w14:textId="33215D14" w:rsidR="00B71B95" w:rsidRDefault="00B71B95">
      <w:pPr>
        <w:pStyle w:val="TOC2"/>
        <w:rPr>
          <w:color w:val="auto"/>
          <w:kern w:val="2"/>
          <w:sz w:val="24"/>
          <w:szCs w:val="24"/>
          <w:lang w:eastAsia="ko-KR"/>
          <w14:ligatures w14:val="standardContextual"/>
        </w:rPr>
      </w:pPr>
      <w:r w:rsidRPr="003360F7">
        <w:t>4.2.</w:t>
      </w:r>
      <w:r>
        <w:rPr>
          <w:color w:val="auto"/>
          <w:kern w:val="2"/>
          <w:sz w:val="24"/>
          <w:szCs w:val="24"/>
          <w:lang w:eastAsia="ko-KR"/>
          <w14:ligatures w14:val="standardContextual"/>
        </w:rPr>
        <w:tab/>
      </w:r>
      <w:r>
        <w:t>Ship Loss of Propulsion</w:t>
      </w:r>
      <w:r>
        <w:tab/>
      </w:r>
      <w:r>
        <w:fldChar w:fldCharType="begin"/>
      </w:r>
      <w:r>
        <w:instrText xml:space="preserve"> PAGEREF _Toc182568222 \h </w:instrText>
      </w:r>
      <w:r>
        <w:fldChar w:fldCharType="separate"/>
      </w:r>
      <w:r>
        <w:t>12</w:t>
      </w:r>
      <w:r>
        <w:fldChar w:fldCharType="end"/>
      </w:r>
    </w:p>
    <w:p w14:paraId="01B841FA" w14:textId="5C6A7893" w:rsidR="00B71B95" w:rsidRDefault="00B71B95">
      <w:pPr>
        <w:pStyle w:val="TOC2"/>
        <w:rPr>
          <w:color w:val="auto"/>
          <w:kern w:val="2"/>
          <w:sz w:val="24"/>
          <w:szCs w:val="24"/>
          <w:lang w:eastAsia="ko-KR"/>
          <w14:ligatures w14:val="standardContextual"/>
        </w:rPr>
      </w:pPr>
      <w:r w:rsidRPr="003360F7">
        <w:t>4.3.</w:t>
      </w:r>
      <w:r>
        <w:rPr>
          <w:color w:val="auto"/>
          <w:kern w:val="2"/>
          <w:sz w:val="24"/>
          <w:szCs w:val="24"/>
          <w:lang w:eastAsia="ko-KR"/>
          <w14:ligatures w14:val="standardContextual"/>
        </w:rPr>
        <w:tab/>
      </w:r>
      <w:r>
        <w:t>Collisions, Allisions and Groundings</w:t>
      </w:r>
      <w:r>
        <w:tab/>
      </w:r>
      <w:r>
        <w:fldChar w:fldCharType="begin"/>
      </w:r>
      <w:r>
        <w:instrText xml:space="preserve"> PAGEREF _Toc182568223 \h </w:instrText>
      </w:r>
      <w:r>
        <w:fldChar w:fldCharType="separate"/>
      </w:r>
      <w:r>
        <w:t>12</w:t>
      </w:r>
      <w:r>
        <w:fldChar w:fldCharType="end"/>
      </w:r>
    </w:p>
    <w:p w14:paraId="14C7CFC4" w14:textId="79435CE8" w:rsidR="00B71B95" w:rsidRDefault="00B71B95">
      <w:pPr>
        <w:pStyle w:val="TOC1"/>
        <w:rPr>
          <w:b w:val="0"/>
          <w:caps w:val="0"/>
          <w:color w:val="auto"/>
          <w:kern w:val="2"/>
          <w:sz w:val="24"/>
          <w:szCs w:val="24"/>
          <w:lang w:eastAsia="ko-KR"/>
          <w14:ligatures w14:val="standardContextual"/>
        </w:rPr>
      </w:pPr>
      <w:r w:rsidRPr="003360F7">
        <w:t>5.</w:t>
      </w:r>
      <w:r>
        <w:rPr>
          <w:b w:val="0"/>
          <w:caps w:val="0"/>
          <w:color w:val="auto"/>
          <w:kern w:val="2"/>
          <w:sz w:val="24"/>
          <w:szCs w:val="24"/>
          <w:lang w:eastAsia="ko-KR"/>
          <w14:ligatures w14:val="standardContextual"/>
        </w:rPr>
        <w:tab/>
      </w:r>
      <w:r>
        <w:t>Marine Spatial Planning</w:t>
      </w:r>
      <w:r>
        <w:tab/>
      </w:r>
      <w:r>
        <w:fldChar w:fldCharType="begin"/>
      </w:r>
      <w:r>
        <w:instrText xml:space="preserve"> PAGEREF _Toc182568224 \h </w:instrText>
      </w:r>
      <w:r>
        <w:fldChar w:fldCharType="separate"/>
      </w:r>
      <w:r>
        <w:t>12</w:t>
      </w:r>
      <w:r>
        <w:fldChar w:fldCharType="end"/>
      </w:r>
    </w:p>
    <w:p w14:paraId="507A51AB" w14:textId="0258AEA6" w:rsidR="00B71B95" w:rsidRDefault="00B71B95">
      <w:pPr>
        <w:pStyle w:val="TOC2"/>
        <w:rPr>
          <w:color w:val="auto"/>
          <w:kern w:val="2"/>
          <w:sz w:val="24"/>
          <w:szCs w:val="24"/>
          <w:lang w:eastAsia="ko-KR"/>
          <w14:ligatures w14:val="standardContextual"/>
        </w:rPr>
      </w:pPr>
      <w:r w:rsidRPr="003360F7">
        <w:t>5.1.</w:t>
      </w:r>
      <w:r>
        <w:rPr>
          <w:color w:val="auto"/>
          <w:kern w:val="2"/>
          <w:sz w:val="24"/>
          <w:szCs w:val="24"/>
          <w:lang w:eastAsia="ko-KR"/>
          <w14:ligatures w14:val="standardContextual"/>
        </w:rPr>
        <w:tab/>
      </w:r>
      <w:r>
        <w:t>Freedom of Navigation and Innocent passage</w:t>
      </w:r>
      <w:r>
        <w:tab/>
      </w:r>
      <w:r>
        <w:fldChar w:fldCharType="begin"/>
      </w:r>
      <w:r>
        <w:instrText xml:space="preserve"> PAGEREF _Toc182568225 \h </w:instrText>
      </w:r>
      <w:r>
        <w:fldChar w:fldCharType="separate"/>
      </w:r>
      <w:r>
        <w:t>13</w:t>
      </w:r>
      <w:r>
        <w:fldChar w:fldCharType="end"/>
      </w:r>
    </w:p>
    <w:p w14:paraId="7F9BF831" w14:textId="505FBC40" w:rsidR="00B71B95" w:rsidRDefault="00B71B95">
      <w:pPr>
        <w:pStyle w:val="TOC1"/>
        <w:rPr>
          <w:b w:val="0"/>
          <w:caps w:val="0"/>
          <w:color w:val="auto"/>
          <w:kern w:val="2"/>
          <w:sz w:val="24"/>
          <w:szCs w:val="24"/>
          <w:lang w:eastAsia="ko-KR"/>
          <w14:ligatures w14:val="standardContextual"/>
        </w:rPr>
      </w:pPr>
      <w:r w:rsidRPr="003360F7">
        <w:rPr>
          <w:caps w:val="0"/>
        </w:rPr>
        <w:t>6.</w:t>
      </w:r>
      <w:r>
        <w:rPr>
          <w:b w:val="0"/>
          <w:caps w:val="0"/>
          <w:color w:val="auto"/>
          <w:kern w:val="2"/>
          <w:sz w:val="24"/>
          <w:szCs w:val="24"/>
          <w:lang w:eastAsia="ko-KR"/>
          <w14:ligatures w14:val="standardContextual"/>
        </w:rPr>
        <w:tab/>
      </w:r>
      <w:r w:rsidRPr="003360F7">
        <w:rPr>
          <w:caps w:val="0"/>
        </w:rPr>
        <w:t>OTHER CONSIDERATIONS</w:t>
      </w:r>
      <w:r>
        <w:tab/>
      </w:r>
      <w:r>
        <w:fldChar w:fldCharType="begin"/>
      </w:r>
      <w:r>
        <w:instrText xml:space="preserve"> PAGEREF _Toc182568226 \h </w:instrText>
      </w:r>
      <w:r>
        <w:fldChar w:fldCharType="separate"/>
      </w:r>
      <w:r>
        <w:t>13</w:t>
      </w:r>
      <w:r>
        <w:fldChar w:fldCharType="end"/>
      </w:r>
    </w:p>
    <w:p w14:paraId="1D8D5F4C" w14:textId="0CFEA8D7" w:rsidR="00B71B95" w:rsidRDefault="00B71B95">
      <w:pPr>
        <w:pStyle w:val="TOC2"/>
        <w:rPr>
          <w:color w:val="auto"/>
          <w:kern w:val="2"/>
          <w:sz w:val="24"/>
          <w:szCs w:val="24"/>
          <w:lang w:eastAsia="ko-KR"/>
          <w14:ligatures w14:val="standardContextual"/>
        </w:rPr>
      </w:pPr>
      <w:r w:rsidRPr="003360F7">
        <w:t>6.1.</w:t>
      </w:r>
      <w:r>
        <w:rPr>
          <w:color w:val="auto"/>
          <w:kern w:val="2"/>
          <w:sz w:val="24"/>
          <w:szCs w:val="24"/>
          <w:lang w:eastAsia="ko-KR"/>
          <w14:ligatures w14:val="standardContextual"/>
        </w:rPr>
        <w:tab/>
      </w:r>
      <w:r>
        <w:t>Maritime Autonomous Surface Ships (MASS)</w:t>
      </w:r>
      <w:r>
        <w:tab/>
      </w:r>
      <w:r>
        <w:fldChar w:fldCharType="begin"/>
      </w:r>
      <w:r>
        <w:instrText xml:space="preserve"> PAGEREF _Toc182568227 \h </w:instrText>
      </w:r>
      <w:r>
        <w:fldChar w:fldCharType="separate"/>
      </w:r>
      <w:r>
        <w:t>13</w:t>
      </w:r>
      <w:r>
        <w:fldChar w:fldCharType="end"/>
      </w:r>
    </w:p>
    <w:p w14:paraId="538DA4E0" w14:textId="2958CA5A" w:rsidR="00B71B95" w:rsidRDefault="00B71B95">
      <w:pPr>
        <w:pStyle w:val="TOC1"/>
        <w:rPr>
          <w:b w:val="0"/>
          <w:caps w:val="0"/>
          <w:color w:val="auto"/>
          <w:kern w:val="2"/>
          <w:sz w:val="24"/>
          <w:szCs w:val="24"/>
          <w:lang w:eastAsia="ko-KR"/>
          <w14:ligatures w14:val="standardContextual"/>
        </w:rPr>
      </w:pPr>
      <w:r w:rsidRPr="003360F7">
        <w:rPr>
          <w:caps w:val="0"/>
        </w:rPr>
        <w:t>7.</w:t>
      </w:r>
      <w:r>
        <w:rPr>
          <w:b w:val="0"/>
          <w:caps w:val="0"/>
          <w:color w:val="auto"/>
          <w:kern w:val="2"/>
          <w:sz w:val="24"/>
          <w:szCs w:val="24"/>
          <w:lang w:eastAsia="ko-KR"/>
          <w14:ligatures w14:val="standardContextual"/>
        </w:rPr>
        <w:tab/>
      </w:r>
      <w:r w:rsidRPr="003360F7">
        <w:rPr>
          <w:caps w:val="0"/>
        </w:rPr>
        <w:t>ACRONYMS AND ABREVIATIONS</w:t>
      </w:r>
      <w:r>
        <w:tab/>
      </w:r>
      <w:r>
        <w:fldChar w:fldCharType="begin"/>
      </w:r>
      <w:r>
        <w:instrText xml:space="preserve"> PAGEREF _Toc182568228 \h </w:instrText>
      </w:r>
      <w:r>
        <w:fldChar w:fldCharType="separate"/>
      </w:r>
      <w:r>
        <w:t>13</w:t>
      </w:r>
      <w:r>
        <w:fldChar w:fldCharType="end"/>
      </w:r>
    </w:p>
    <w:p w14:paraId="3136D6C3" w14:textId="7BFAFD0A" w:rsidR="00642025" w:rsidRPr="00F55AD7" w:rsidRDefault="000C2857" w:rsidP="00CB1D11">
      <w:pPr>
        <w:pStyle w:val="a2"/>
        <w:suppressAutoHyphens/>
      </w:pPr>
      <w:r>
        <w:rPr>
          <w:rFonts w:eastAsia="Times New Roman" w:cs="Times New Roman"/>
          <w:b/>
          <w:noProof/>
          <w:color w:val="00558C" w:themeColor="accent1"/>
          <w:szCs w:val="20"/>
        </w:rPr>
        <w:fldChar w:fldCharType="end"/>
      </w:r>
    </w:p>
    <w:p w14:paraId="0BE26372" w14:textId="10557285" w:rsidR="00161325" w:rsidRPr="00CB7D0F" w:rsidRDefault="00161325" w:rsidP="00CB1D11">
      <w:pPr>
        <w:pStyle w:val="a2"/>
        <w:suppressAutoHyphens/>
      </w:pPr>
    </w:p>
    <w:p w14:paraId="070DC63A" w14:textId="77777777" w:rsidR="00994D97" w:rsidRPr="00F55AD7" w:rsidRDefault="00994D97" w:rsidP="00CB1D11">
      <w:pPr>
        <w:pStyle w:val="ListofFigures"/>
        <w:suppressAutoHyphens/>
      </w:pPr>
      <w:r w:rsidRPr="00F55AD7">
        <w:t>List of Figures</w:t>
      </w:r>
    </w:p>
    <w:p w14:paraId="6EFAC341" w14:textId="3D286D8E" w:rsidR="00BD3873" w:rsidRDefault="00906D03">
      <w:pPr>
        <w:pStyle w:val="af0"/>
        <w:rPr>
          <w:i w:val="0"/>
          <w:noProof/>
          <w:color w:val="auto"/>
          <w:kern w:val="2"/>
          <w:sz w:val="24"/>
          <w:szCs w:val="24"/>
          <w:lang w:eastAsia="en-GB"/>
          <w14:ligatures w14:val="standardContextual"/>
        </w:rPr>
      </w:pPr>
      <w:r>
        <w:rPr>
          <w:i w:val="0"/>
        </w:rPr>
        <w:fldChar w:fldCharType="begin"/>
      </w:r>
      <w:r>
        <w:rPr>
          <w:i w:val="0"/>
        </w:rPr>
        <w:instrText xml:space="preserve"> TOC \t "Figure caption,1" \c "Figure" </w:instrText>
      </w:r>
      <w:r>
        <w:rPr>
          <w:i w:val="0"/>
        </w:rPr>
        <w:fldChar w:fldCharType="separate"/>
      </w:r>
      <w:r w:rsidR="00BD3873">
        <w:rPr>
          <w:noProof/>
        </w:rPr>
        <w:t>Figure 1 Example of Charted Safety Zone from Portugal</w:t>
      </w:r>
      <w:r w:rsidR="00BD3873">
        <w:rPr>
          <w:noProof/>
        </w:rPr>
        <w:tab/>
      </w:r>
      <w:r w:rsidR="00BD3873">
        <w:rPr>
          <w:noProof/>
        </w:rPr>
        <w:fldChar w:fldCharType="begin"/>
      </w:r>
      <w:r w:rsidR="00BD3873">
        <w:rPr>
          <w:noProof/>
        </w:rPr>
        <w:instrText xml:space="preserve"> PAGEREF _Toc182151512 \h </w:instrText>
      </w:r>
      <w:r w:rsidR="00BD3873">
        <w:rPr>
          <w:noProof/>
        </w:rPr>
      </w:r>
      <w:r w:rsidR="00BD3873">
        <w:rPr>
          <w:noProof/>
        </w:rPr>
        <w:fldChar w:fldCharType="separate"/>
      </w:r>
      <w:r w:rsidR="00D908C5">
        <w:rPr>
          <w:noProof/>
        </w:rPr>
        <w:t>8</w:t>
      </w:r>
      <w:r w:rsidR="00BD3873">
        <w:rPr>
          <w:noProof/>
        </w:rPr>
        <w:fldChar w:fldCharType="end"/>
      </w:r>
    </w:p>
    <w:p w14:paraId="25217AAB" w14:textId="3701A062" w:rsidR="00BD3873" w:rsidRDefault="00BD3873">
      <w:pPr>
        <w:pStyle w:val="af0"/>
        <w:rPr>
          <w:i w:val="0"/>
          <w:noProof/>
          <w:color w:val="auto"/>
          <w:kern w:val="2"/>
          <w:sz w:val="24"/>
          <w:szCs w:val="24"/>
          <w:lang w:eastAsia="en-GB"/>
          <w14:ligatures w14:val="standardContextual"/>
        </w:rPr>
      </w:pPr>
      <w:r>
        <w:rPr>
          <w:noProof/>
        </w:rPr>
        <w:t>Figure 2 Example of Area to Be Avoided at Netherlands OREI shown on UKHO Chart</w:t>
      </w:r>
      <w:r>
        <w:rPr>
          <w:noProof/>
        </w:rPr>
        <w:tab/>
      </w:r>
      <w:r>
        <w:rPr>
          <w:noProof/>
        </w:rPr>
        <w:fldChar w:fldCharType="begin"/>
      </w:r>
      <w:r>
        <w:rPr>
          <w:noProof/>
        </w:rPr>
        <w:instrText xml:space="preserve"> PAGEREF _Toc182151513 \h </w:instrText>
      </w:r>
      <w:r>
        <w:rPr>
          <w:noProof/>
        </w:rPr>
      </w:r>
      <w:r>
        <w:rPr>
          <w:noProof/>
        </w:rPr>
        <w:fldChar w:fldCharType="separate"/>
      </w:r>
      <w:r w:rsidR="00D908C5">
        <w:rPr>
          <w:noProof/>
        </w:rPr>
        <w:t>8</w:t>
      </w:r>
      <w:r>
        <w:rPr>
          <w:noProof/>
        </w:rPr>
        <w:fldChar w:fldCharType="end"/>
      </w:r>
    </w:p>
    <w:p w14:paraId="106BB4E3" w14:textId="4D42CC94" w:rsidR="00BD3873" w:rsidRDefault="00BD3873">
      <w:pPr>
        <w:pStyle w:val="af0"/>
        <w:rPr>
          <w:i w:val="0"/>
          <w:noProof/>
          <w:color w:val="auto"/>
          <w:kern w:val="2"/>
          <w:sz w:val="24"/>
          <w:szCs w:val="24"/>
          <w:lang w:eastAsia="en-GB"/>
          <w14:ligatures w14:val="standardContextual"/>
        </w:rPr>
      </w:pPr>
      <w:r>
        <w:rPr>
          <w:noProof/>
        </w:rPr>
        <w:t>Figure 3 Finnish Infrastructure in Clear Seas</w:t>
      </w:r>
      <w:r>
        <w:rPr>
          <w:noProof/>
        </w:rPr>
        <w:tab/>
      </w:r>
      <w:r>
        <w:rPr>
          <w:noProof/>
        </w:rPr>
        <w:fldChar w:fldCharType="begin"/>
      </w:r>
      <w:r>
        <w:rPr>
          <w:noProof/>
        </w:rPr>
        <w:instrText xml:space="preserve"> PAGEREF _Toc182151514 \h </w:instrText>
      </w:r>
      <w:r>
        <w:rPr>
          <w:noProof/>
        </w:rPr>
      </w:r>
      <w:r>
        <w:rPr>
          <w:noProof/>
        </w:rPr>
        <w:fldChar w:fldCharType="separate"/>
      </w:r>
      <w:r w:rsidR="00D908C5">
        <w:rPr>
          <w:noProof/>
        </w:rPr>
        <w:t>10</w:t>
      </w:r>
      <w:r>
        <w:rPr>
          <w:noProof/>
        </w:rPr>
        <w:fldChar w:fldCharType="end"/>
      </w:r>
    </w:p>
    <w:p w14:paraId="0F0715E0" w14:textId="5621380F" w:rsidR="00BD3873" w:rsidRDefault="00BD3873">
      <w:pPr>
        <w:pStyle w:val="af0"/>
        <w:rPr>
          <w:i w:val="0"/>
          <w:noProof/>
          <w:color w:val="auto"/>
          <w:kern w:val="2"/>
          <w:sz w:val="24"/>
          <w:szCs w:val="24"/>
          <w:lang w:eastAsia="en-GB"/>
          <w14:ligatures w14:val="standardContextual"/>
        </w:rPr>
      </w:pPr>
      <w:r>
        <w:rPr>
          <w:noProof/>
        </w:rPr>
        <w:t>Figure 4 Same Finnish Infrastructure During Ice</w:t>
      </w:r>
      <w:r>
        <w:rPr>
          <w:noProof/>
        </w:rPr>
        <w:tab/>
      </w:r>
      <w:r>
        <w:rPr>
          <w:noProof/>
        </w:rPr>
        <w:fldChar w:fldCharType="begin"/>
      </w:r>
      <w:r>
        <w:rPr>
          <w:noProof/>
        </w:rPr>
        <w:instrText xml:space="preserve"> PAGEREF _Toc182151515 \h </w:instrText>
      </w:r>
      <w:r>
        <w:rPr>
          <w:noProof/>
        </w:rPr>
      </w:r>
      <w:r>
        <w:rPr>
          <w:noProof/>
        </w:rPr>
        <w:fldChar w:fldCharType="separate"/>
      </w:r>
      <w:r w:rsidR="00D908C5">
        <w:rPr>
          <w:noProof/>
        </w:rPr>
        <w:t>11</w:t>
      </w:r>
      <w:r>
        <w:rPr>
          <w:noProof/>
        </w:rPr>
        <w:fldChar w:fldCharType="end"/>
      </w:r>
    </w:p>
    <w:p w14:paraId="69585A95" w14:textId="1DDEE8B3" w:rsidR="005E4659" w:rsidRPr="00176BB8" w:rsidRDefault="00906D03" w:rsidP="00CB1D11">
      <w:pPr>
        <w:pStyle w:val="a2"/>
        <w:suppressAutoHyphens/>
      </w:pPr>
      <w:r>
        <w:rPr>
          <w:i/>
          <w:color w:val="00558C"/>
        </w:rPr>
        <w:fldChar w:fldCharType="end"/>
      </w:r>
    </w:p>
    <w:p w14:paraId="7D97EBBA" w14:textId="77777777" w:rsidR="00176BB8" w:rsidRPr="00176BB8" w:rsidRDefault="00176BB8" w:rsidP="00CB1D11">
      <w:pPr>
        <w:pStyle w:val="af0"/>
        <w:suppressAutoHyphens/>
      </w:pPr>
    </w:p>
    <w:p w14:paraId="483B4A76" w14:textId="77777777" w:rsidR="00790277" w:rsidRPr="00462095" w:rsidRDefault="00790277" w:rsidP="00CB1D11">
      <w:pPr>
        <w:pStyle w:val="a2"/>
        <w:suppressAutoHyphens/>
        <w:sectPr w:rsidR="00790277" w:rsidRPr="00462095" w:rsidSect="00D10FEF">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DDB5D9C" w14:textId="4980012F" w:rsidR="004E442D" w:rsidRDefault="00A4168A" w:rsidP="004E442D">
      <w:pPr>
        <w:pStyle w:val="1"/>
      </w:pPr>
      <w:bookmarkStart w:id="1" w:name="_Toc182568193"/>
      <w:r>
        <w:lastRenderedPageBreak/>
        <w:t>Introduction</w:t>
      </w:r>
      <w:bookmarkEnd w:id="1"/>
    </w:p>
    <w:p w14:paraId="1AE31A79" w14:textId="77777777" w:rsidR="00A4168A" w:rsidRPr="00A4168A" w:rsidRDefault="00A4168A" w:rsidP="00A4168A">
      <w:pPr>
        <w:pStyle w:val="Heading1separationline"/>
      </w:pPr>
    </w:p>
    <w:p w14:paraId="16BEC593" w14:textId="4F59ABF5" w:rsidR="00A4168A" w:rsidRPr="00E92EC5" w:rsidDel="00AC0072" w:rsidRDefault="00A4168A" w:rsidP="00A4168A">
      <w:pPr>
        <w:pStyle w:val="2"/>
        <w:rPr>
          <w:del w:id="2" w:author="Trainor, Neil" w:date="2025-04-03T15:22:00Z"/>
        </w:rPr>
      </w:pPr>
      <w:bookmarkStart w:id="3" w:name="_Toc182568194"/>
      <w:del w:id="4" w:author="Trainor, Neil" w:date="2025-04-03T15:22:00Z">
        <w:r w:rsidRPr="00E92EC5" w:rsidDel="00AC0072">
          <w:delText>Background</w:delText>
        </w:r>
        <w:bookmarkEnd w:id="3"/>
      </w:del>
    </w:p>
    <w:p w14:paraId="62B9FB64" w14:textId="77777777" w:rsidR="004A0CE9" w:rsidRPr="00E92EC5" w:rsidRDefault="004A0CE9" w:rsidP="004A0CE9">
      <w:pPr>
        <w:pStyle w:val="Heading2separationline"/>
      </w:pPr>
    </w:p>
    <w:p w14:paraId="2261AEC1" w14:textId="77777777" w:rsidR="00D011D2" w:rsidRDefault="00B606E3" w:rsidP="00D011D2">
      <w:pPr>
        <w:pStyle w:val="a2"/>
        <w:rPr>
          <w:ins w:id="5" w:author="Trainor, Neil" w:date="2025-04-03T10:02:00Z"/>
        </w:rPr>
      </w:pPr>
      <w:del w:id="6" w:author="Trainor, Neil" w:date="2025-04-03T09:52:00Z">
        <w:r w:rsidRPr="00E92EC5" w:rsidDel="00D011D2">
          <w:delText xml:space="preserve">There is </w:delText>
        </w:r>
      </w:del>
      <w:commentRangeStart w:id="7"/>
      <w:del w:id="8" w:author="Trainor, Neil" w:date="2025-04-03T09:50:00Z">
        <w:r w:rsidRPr="00E92EC5" w:rsidDel="00D011D2">
          <w:delText xml:space="preserve">evidence of rapid growth in </w:delText>
        </w:r>
      </w:del>
      <w:commentRangeEnd w:id="7"/>
      <w:del w:id="9" w:author="Trainor, Neil" w:date="2025-04-03T10:02:00Z">
        <w:r w:rsidR="00D011D2" w:rsidDel="00D011D2">
          <w:rPr>
            <w:rStyle w:val="af3"/>
          </w:rPr>
          <w:commentReference w:id="7"/>
        </w:r>
        <w:r w:rsidRPr="00E92EC5" w:rsidDel="00D011D2">
          <w:delText xml:space="preserve">the establishment of </w:delText>
        </w:r>
        <w:r w:rsidR="00546974" w:rsidDel="00D011D2">
          <w:delText>Offshore Renewable Energy Installations (</w:delText>
        </w:r>
        <w:r w:rsidRPr="00E92EC5" w:rsidDel="00D011D2">
          <w:delText>OREI</w:delText>
        </w:r>
        <w:r w:rsidR="00546974" w:rsidDel="00D011D2">
          <w:delText>)</w:delText>
        </w:r>
        <w:r w:rsidRPr="00E92EC5" w:rsidDel="00D011D2">
          <w:delText xml:space="preserve"> globally. </w:delText>
        </w:r>
        <w:r w:rsidR="00546974" w:rsidDel="00D011D2">
          <w:delText>Increasingly various maritime sectors including shipping, fishing, recreational, and environmental are competing</w:delText>
        </w:r>
        <w:r w:rsidR="00AB14EF" w:rsidDel="00D011D2">
          <w:delText>, or coexisting,</w:delText>
        </w:r>
        <w:r w:rsidR="00546974" w:rsidDel="00D011D2">
          <w:delText xml:space="preserve"> for use of the same sea space</w:delText>
        </w:r>
        <w:r w:rsidR="006A177E" w:rsidDel="00D011D2">
          <w:delText xml:space="preserve"> increasing risk to the maritime user</w:delText>
        </w:r>
        <w:r w:rsidR="00546974" w:rsidDel="00D011D2">
          <w:delText>.  Th</w:delText>
        </w:r>
        <w:r w:rsidRPr="00E92EC5" w:rsidDel="00D011D2">
          <w:delText xml:space="preserve">erefore there is need for a comprehensive guideline </w:delText>
        </w:r>
      </w:del>
      <w:ins w:id="10" w:author="Monica Sundklev" w:date="2025-04-02T16:48:00Z">
        <w:del w:id="11" w:author="Trainor, Neil" w:date="2025-04-03T10:02:00Z">
          <w:r w:rsidR="00E31514" w:rsidDel="00D011D2">
            <w:delText xml:space="preserve">guidance </w:delText>
          </w:r>
        </w:del>
      </w:ins>
      <w:del w:id="12" w:author="Trainor, Neil" w:date="2025-04-03T10:02:00Z">
        <w:r w:rsidRPr="00E92EC5" w:rsidDel="00D011D2">
          <w:delText xml:space="preserve">on issues affecting safe </w:delText>
        </w:r>
        <w:r w:rsidR="00546974" w:rsidDel="00D011D2">
          <w:delText xml:space="preserve">and efficient </w:delText>
        </w:r>
        <w:r w:rsidRPr="00E92EC5" w:rsidDel="00D011D2">
          <w:delText xml:space="preserve">navigation in the vicinity of OREI. </w:delText>
        </w:r>
      </w:del>
    </w:p>
    <w:p w14:paraId="78C3B6EF" w14:textId="6C921C32" w:rsidR="00C53D8A" w:rsidRDefault="00C53D8A" w:rsidP="00B606E3">
      <w:pPr>
        <w:pStyle w:val="a2"/>
        <w:rPr>
          <w:ins w:id="13" w:author="Trainor, Neil" w:date="2025-04-03T11:25:00Z"/>
        </w:rPr>
      </w:pPr>
      <w:ins w:id="14" w:author="Trainor, Neil" w:date="2025-04-03T11:24:00Z">
        <w:r>
          <w:t xml:space="preserve">The contribution </w:t>
        </w:r>
      </w:ins>
      <w:ins w:id="15" w:author="Trainor, Neil" w:date="2025-04-03T15:34:00Z">
        <w:r w:rsidR="008A7368">
          <w:t xml:space="preserve">of </w:t>
        </w:r>
      </w:ins>
      <w:ins w:id="16" w:author="Trainor, Neil" w:date="2025-04-03T11:25:00Z">
        <w:r w:rsidRPr="00C53D8A">
          <w:t>reliable, high-capacity energy</w:t>
        </w:r>
      </w:ins>
      <w:ins w:id="17" w:author="Trainor, Neil" w:date="2025-04-03T15:15:00Z">
        <w:r w:rsidR="00AC0072">
          <w:t xml:space="preserve"> from </w:t>
        </w:r>
      </w:ins>
      <w:ins w:id="18" w:author="Trainor, Neil" w:date="2025-04-03T15:16:00Z">
        <w:r w:rsidR="00AC0072" w:rsidRPr="00AC0072">
          <w:t xml:space="preserve">Offshore Renewable Energy Installations (OREI) </w:t>
        </w:r>
      </w:ins>
      <w:ins w:id="19" w:author="Trainor, Neil" w:date="2025-04-03T15:15:00Z">
        <w:r w:rsidR="00AC0072">
          <w:t xml:space="preserve">to </w:t>
        </w:r>
      </w:ins>
      <w:ins w:id="20" w:author="Trainor, Neil" w:date="2025-04-03T15:16:00Z">
        <w:r w:rsidR="00AC0072">
          <w:t xml:space="preserve">national power grids and net zero emissions </w:t>
        </w:r>
      </w:ins>
      <w:ins w:id="21" w:author="Trainor, Neil" w:date="2025-04-03T15:17:00Z">
        <w:r w:rsidR="00AC0072">
          <w:t>is widely recognised</w:t>
        </w:r>
      </w:ins>
      <w:ins w:id="22" w:author="Trainor, Neil" w:date="2025-04-03T15:20:00Z">
        <w:r w:rsidR="00AC0072">
          <w:t>, leading to their increasing establishment in coastal waters globally.</w:t>
        </w:r>
      </w:ins>
      <w:ins w:id="23" w:author="Trainor, Neil" w:date="2025-04-03T15:17:00Z">
        <w:r w:rsidR="00AC0072">
          <w:t xml:space="preserve"> </w:t>
        </w:r>
      </w:ins>
    </w:p>
    <w:p w14:paraId="4ACA5786" w14:textId="780B37A2" w:rsidR="008A7368" w:rsidRDefault="008A7368" w:rsidP="00AC0072">
      <w:pPr>
        <w:pStyle w:val="a2"/>
        <w:rPr>
          <w:ins w:id="24" w:author="Trainor, Neil" w:date="2025-04-03T15:32:00Z"/>
        </w:rPr>
      </w:pPr>
      <w:ins w:id="25" w:author="Trainor, Neil" w:date="2025-04-03T15:30:00Z">
        <w:r>
          <w:t>It is also increasingly being r</w:t>
        </w:r>
      </w:ins>
      <w:ins w:id="26" w:author="Trainor, Neil" w:date="2025-04-03T15:31:00Z">
        <w:r>
          <w:t>e</w:t>
        </w:r>
      </w:ins>
      <w:ins w:id="27" w:author="Trainor, Neil" w:date="2025-04-03T15:30:00Z">
        <w:r>
          <w:t xml:space="preserve">cognised </w:t>
        </w:r>
      </w:ins>
      <w:ins w:id="28" w:author="Trainor, Neil" w:date="2025-04-03T15:34:00Z">
        <w:r>
          <w:t>this</w:t>
        </w:r>
      </w:ins>
      <w:ins w:id="29" w:author="Trainor, Neil" w:date="2025-04-03T15:31:00Z">
        <w:r>
          <w:t xml:space="preserve"> has implications for </w:t>
        </w:r>
      </w:ins>
      <w:ins w:id="30" w:author="Trainor, Neil" w:date="2025-04-03T15:35:00Z">
        <w:r>
          <w:t>traditional</w:t>
        </w:r>
      </w:ins>
      <w:ins w:id="31" w:author="Trainor, Neil" w:date="2025-04-03T15:31:00Z">
        <w:r>
          <w:t xml:space="preserve"> waterway users</w:t>
        </w:r>
      </w:ins>
      <w:ins w:id="32" w:author="Trainor, Neil" w:date="2025-04-03T15:39:00Z">
        <w:r w:rsidR="006F6114">
          <w:t>,</w:t>
        </w:r>
      </w:ins>
      <w:ins w:id="33" w:author="Trainor, Neil" w:date="2025-04-03T15:31:00Z">
        <w:r>
          <w:t xml:space="preserve"> such as shipping, ferries, commercial and recreational fishing, recreational craft</w:t>
        </w:r>
      </w:ins>
      <w:ins w:id="34" w:author="Trainor, Neil" w:date="2025-04-03T15:42:00Z">
        <w:r w:rsidR="006F6114">
          <w:t xml:space="preserve">.  Specifically, these </w:t>
        </w:r>
      </w:ins>
      <w:ins w:id="35" w:author="Trainor, Neil" w:date="2025-04-03T15:43:00Z">
        <w:r w:rsidR="006F6114">
          <w:t xml:space="preserve">are associated with the </w:t>
        </w:r>
      </w:ins>
      <w:ins w:id="36" w:author="Trainor, Neil" w:date="2025-04-03T15:41:00Z">
        <w:r w:rsidR="006F6114" w:rsidRPr="006F6114">
          <w:t xml:space="preserve">competing use </w:t>
        </w:r>
      </w:ins>
      <w:ins w:id="37" w:author="Trainor, Neil" w:date="2025-04-03T15:43:00Z">
        <w:r w:rsidR="006F6114">
          <w:t>for</w:t>
        </w:r>
      </w:ins>
      <w:ins w:id="38" w:author="Trainor, Neil" w:date="2025-04-03T15:41:00Z">
        <w:r w:rsidR="006F6114" w:rsidRPr="006F6114">
          <w:t xml:space="preserve"> the same waterway space</w:t>
        </w:r>
      </w:ins>
      <w:ins w:id="39" w:author="Trainor, Neil" w:date="2025-04-03T15:31:00Z">
        <w:r>
          <w:t xml:space="preserve">.  </w:t>
        </w:r>
      </w:ins>
    </w:p>
    <w:p w14:paraId="79739414" w14:textId="333CDCB4" w:rsidR="006F6114" w:rsidRDefault="008A7368" w:rsidP="00B606E3">
      <w:pPr>
        <w:pStyle w:val="a2"/>
        <w:rPr>
          <w:ins w:id="40" w:author="Trainor, Neil" w:date="2025-04-03T15:40:00Z"/>
        </w:rPr>
      </w:pPr>
      <w:ins w:id="41" w:author="Trainor, Neil" w:date="2025-04-03T15:32:00Z">
        <w:r>
          <w:t xml:space="preserve">Careful consideration is required by </w:t>
        </w:r>
      </w:ins>
      <w:ins w:id="42" w:author="Trainor, Neil" w:date="2025-04-03T15:37:00Z">
        <w:r w:rsidR="006F6114">
          <w:t xml:space="preserve">relevant </w:t>
        </w:r>
      </w:ins>
      <w:ins w:id="43" w:author="Trainor, Neil" w:date="2025-04-03T15:32:00Z">
        <w:r>
          <w:t xml:space="preserve">authorities and stakeholders to </w:t>
        </w:r>
        <w:bookmarkStart w:id="44" w:name="_Hlk194587599"/>
        <w:r>
          <w:t xml:space="preserve">ensure </w:t>
        </w:r>
      </w:ins>
      <w:ins w:id="45" w:author="Trainor, Neil" w:date="2025-04-03T15:36:00Z">
        <w:r w:rsidR="006F6114">
          <w:t xml:space="preserve">the safety of </w:t>
        </w:r>
      </w:ins>
      <w:ins w:id="46" w:author="Trainor, Neil" w:date="2025-04-03T15:25:00Z">
        <w:r w:rsidR="00AC0072">
          <w:t>life at sea, safety of navigation</w:t>
        </w:r>
      </w:ins>
      <w:ins w:id="47" w:author="Trainor, Neil" w:date="2025-04-03T15:36:00Z">
        <w:r w:rsidR="006F6114">
          <w:t>,</w:t>
        </w:r>
      </w:ins>
      <w:ins w:id="48" w:author="Trainor, Neil" w:date="2025-04-03T15:25:00Z">
        <w:r w:rsidR="00AC0072">
          <w:t xml:space="preserve"> </w:t>
        </w:r>
      </w:ins>
      <w:ins w:id="49" w:author="Trainor, Neil" w:date="2025-04-03T15:40:00Z">
        <w:r w:rsidR="006F6114">
          <w:t xml:space="preserve">safety of OREI, and </w:t>
        </w:r>
      </w:ins>
      <w:ins w:id="50" w:author="Trainor, Neil" w:date="2025-04-03T15:25:00Z">
        <w:r w:rsidR="00AC0072">
          <w:t>protection of the marine environment</w:t>
        </w:r>
      </w:ins>
      <w:ins w:id="51" w:author="Trainor, Neil" w:date="2025-04-03T15:37:00Z">
        <w:r w:rsidR="006F6114">
          <w:t xml:space="preserve"> </w:t>
        </w:r>
      </w:ins>
      <w:ins w:id="52" w:author="Trainor, Neil" w:date="2025-04-03T15:41:00Z">
        <w:r w:rsidR="006F6114">
          <w:t>is not compromised with this development</w:t>
        </w:r>
        <w:bookmarkEnd w:id="44"/>
        <w:r w:rsidR="006F6114">
          <w:t>.</w:t>
        </w:r>
      </w:ins>
    </w:p>
    <w:p w14:paraId="3E15F351" w14:textId="4A855519" w:rsidR="00B606E3" w:rsidRPr="00E92EC5" w:rsidRDefault="00B606E3" w:rsidP="00A4168A">
      <w:pPr>
        <w:pStyle w:val="2"/>
      </w:pPr>
      <w:bookmarkStart w:id="53" w:name="_Toc182568195"/>
      <w:r w:rsidRPr="00E92EC5">
        <w:t>Purpose</w:t>
      </w:r>
      <w:bookmarkEnd w:id="53"/>
    </w:p>
    <w:p w14:paraId="16155214" w14:textId="77777777" w:rsidR="00B606E3" w:rsidRPr="00E92EC5" w:rsidRDefault="00B606E3" w:rsidP="00B606E3">
      <w:pPr>
        <w:pStyle w:val="Heading2separationline"/>
      </w:pPr>
    </w:p>
    <w:p w14:paraId="5AAFF656" w14:textId="1EE20426" w:rsidR="00965C24" w:rsidRPr="00E92EC5" w:rsidDel="007E43BC" w:rsidRDefault="00B606E3" w:rsidP="00B606E3">
      <w:pPr>
        <w:pStyle w:val="a2"/>
        <w:rPr>
          <w:del w:id="54" w:author="Trainor, Neil" w:date="2025-04-03T16:10:00Z"/>
        </w:rPr>
      </w:pPr>
      <w:commentRangeStart w:id="55"/>
      <w:del w:id="56" w:author="Trainor, Neil" w:date="2025-04-03T16:10:00Z">
        <w:r w:rsidRPr="00E92EC5" w:rsidDel="007E43BC">
          <w:delText>The purpose of this document is to offer guidance, based on current best practice</w:delText>
        </w:r>
        <w:r w:rsidR="00546974" w:rsidDel="007E43BC">
          <w:delText xml:space="preserve"> and knowledge</w:delText>
        </w:r>
        <w:r w:rsidRPr="00E92EC5" w:rsidDel="007E43BC">
          <w:delText xml:space="preserve">, when considering navigational safety </w:delText>
        </w:r>
        <w:r w:rsidR="00965C24" w:rsidRPr="00E92EC5" w:rsidDel="007E43BC">
          <w:delText xml:space="preserve">issues </w:delText>
        </w:r>
      </w:del>
      <w:del w:id="57" w:author="Trainor, Neil" w:date="2025-04-03T10:03:00Z">
        <w:r w:rsidR="00546974" w:rsidDel="00D011D2">
          <w:delText xml:space="preserve">in and </w:delText>
        </w:r>
        <w:r w:rsidRPr="00E92EC5" w:rsidDel="00D011D2">
          <w:delText>around</w:delText>
        </w:r>
      </w:del>
      <w:del w:id="58" w:author="Trainor, Neil" w:date="2025-04-03T16:10:00Z">
        <w:r w:rsidRPr="00E92EC5" w:rsidDel="007E43BC">
          <w:delText xml:space="preserve"> OREI</w:delText>
        </w:r>
        <w:r w:rsidR="005934A5" w:rsidDel="007E43BC">
          <w:delText>.</w:delText>
        </w:r>
        <w:r w:rsidRPr="00E92EC5" w:rsidDel="007E43BC">
          <w:delText xml:space="preserve"> </w:delText>
        </w:r>
      </w:del>
    </w:p>
    <w:p w14:paraId="63D74CF9" w14:textId="7312CE88" w:rsidR="00ED10ED" w:rsidRDefault="00965C24" w:rsidP="00ED10ED">
      <w:pPr>
        <w:pStyle w:val="a2"/>
        <w:rPr>
          <w:ins w:id="59" w:author="Monica Sundklev" w:date="2025-04-03T11:14:00Z"/>
        </w:rPr>
      </w:pPr>
      <w:del w:id="60" w:author="Monica Sundklev" w:date="2025-04-03T11:17:00Z">
        <w:r w:rsidRPr="00E92EC5" w:rsidDel="00ED10ED">
          <w:delText xml:space="preserve">This document is </w:delText>
        </w:r>
        <w:commentRangeStart w:id="61"/>
        <w:r w:rsidR="00546974" w:rsidDel="00ED10ED">
          <w:delText>in</w:delText>
        </w:r>
        <w:r w:rsidRPr="00E92EC5" w:rsidDel="00ED10ED">
          <w:delText xml:space="preserve">tended </w:delText>
        </w:r>
        <w:commentRangeEnd w:id="61"/>
        <w:r w:rsidR="00C53D8A" w:rsidDel="00ED10ED">
          <w:rPr>
            <w:rStyle w:val="af3"/>
          </w:rPr>
          <w:commentReference w:id="61"/>
        </w:r>
        <w:r w:rsidRPr="00E92EC5" w:rsidDel="00ED10ED">
          <w:delText xml:space="preserve">to assist </w:delText>
        </w:r>
      </w:del>
      <w:commentRangeStart w:id="62"/>
      <w:ins w:id="63" w:author="Trevor Harris" w:date="2025-04-02T12:24:00Z">
        <w:del w:id="64" w:author="Monica Sundklev" w:date="2025-04-03T11:17:00Z">
          <w:r w:rsidR="00D81AA3" w:rsidDel="00ED10ED">
            <w:rPr>
              <w:highlight w:val="yellow"/>
            </w:rPr>
            <w:delText>National Competent Authorities, OREI Developers, Operators, and other stakeholders</w:delText>
          </w:r>
        </w:del>
      </w:ins>
      <w:commentRangeEnd w:id="62"/>
      <w:del w:id="65" w:author="Monica Sundklev" w:date="2025-04-03T11:17:00Z">
        <w:r w:rsidR="0061103B" w:rsidDel="00ED10ED">
          <w:rPr>
            <w:rStyle w:val="af3"/>
          </w:rPr>
          <w:commentReference w:id="62"/>
        </w:r>
      </w:del>
      <w:ins w:id="66" w:author="Trevor Harris" w:date="2025-04-02T12:27:00Z">
        <w:del w:id="67" w:author="Monica Sundklev" w:date="2025-04-03T11:17:00Z">
          <w:r w:rsidR="00D81AA3" w:rsidDel="00ED10ED">
            <w:delText xml:space="preserve"> </w:delText>
          </w:r>
        </w:del>
      </w:ins>
      <w:del w:id="68" w:author="Monica Sundklev" w:date="2025-04-03T11:17:00Z">
        <w:r w:rsidRPr="00E92EC5" w:rsidDel="00ED10ED">
          <w:delText xml:space="preserve">maritime authorities, OREI developers and other stakeholders when planning the establishment of OREI. </w:delText>
        </w:r>
        <w:commentRangeEnd w:id="55"/>
        <w:r w:rsidR="007E43BC" w:rsidDel="00ED10ED">
          <w:rPr>
            <w:rStyle w:val="af3"/>
          </w:rPr>
          <w:commentReference w:id="55"/>
        </w:r>
      </w:del>
      <w:ins w:id="69" w:author="Monica Sundklev" w:date="2025-04-03T11:14:00Z">
        <w:r w:rsidR="00ED10ED" w:rsidRPr="00E92EC5">
          <w:t xml:space="preserve">The purpose of this </w:t>
        </w:r>
        <w:r w:rsidR="00ED10ED">
          <w:t xml:space="preserve">guideline is to assist marine aids to navigation authorities as well as other relevant authorities and stakeholders when planning, establishing and operating </w:t>
        </w:r>
      </w:ins>
      <w:ins w:id="70" w:author="Monica Sundklev" w:date="2025-04-03T11:15:00Z">
        <w:r w:rsidR="00ED10ED">
          <w:t xml:space="preserve">an </w:t>
        </w:r>
      </w:ins>
      <w:ins w:id="71" w:author="Monica Sundklev" w:date="2025-04-03T11:14:00Z">
        <w:r w:rsidR="00ED10ED">
          <w:t>OREI.</w:t>
        </w:r>
      </w:ins>
    </w:p>
    <w:p w14:paraId="458A2961" w14:textId="13D5EE6A" w:rsidR="003C63E6" w:rsidRDefault="00344EB4" w:rsidP="003C63E6">
      <w:pPr>
        <w:pStyle w:val="a2"/>
        <w:rPr>
          <w:ins w:id="72" w:author="Trainor, Neil" w:date="2025-04-03T10:41:00Z"/>
        </w:rPr>
      </w:pPr>
      <w:commentRangeStart w:id="73"/>
      <w:ins w:id="74" w:author="Trainor, Neil" w:date="2025-04-03T10:20:00Z">
        <w:r>
          <w:t xml:space="preserve">IALA </w:t>
        </w:r>
      </w:ins>
      <w:ins w:id="75" w:author="Trainor, Neil" w:date="2025-04-03T10:25:00Z">
        <w:r>
          <w:t xml:space="preserve">G1185 </w:t>
        </w:r>
      </w:ins>
      <w:ins w:id="76" w:author="Trainor, Neil" w:date="2025-04-03T10:03:00Z">
        <w:r w:rsidR="00D011D2">
          <w:t>is associated</w:t>
        </w:r>
      </w:ins>
      <w:ins w:id="77" w:author="Trainor, Neil" w:date="2025-04-03T10:22:00Z">
        <w:r>
          <w:t xml:space="preserve"> </w:t>
        </w:r>
        <w:r w:rsidRPr="00BC57F0">
          <w:rPr>
            <w:highlight w:val="cyan"/>
          </w:rPr>
          <w:t xml:space="preserve">IALA </w:t>
        </w:r>
      </w:ins>
      <w:ins w:id="78" w:author="Trainor, Neil" w:date="2025-04-03T10:03:00Z">
        <w:r w:rsidR="00D011D2" w:rsidRPr="00BC57F0">
          <w:rPr>
            <w:i/>
            <w:iCs/>
            <w:highlight w:val="cyan"/>
          </w:rPr>
          <w:t>Recommendation R0139 Marking of Man-Made Offshore Structures</w:t>
        </w:r>
      </w:ins>
      <w:ins w:id="79" w:author="Monica Sundklev" w:date="2025-04-03T13:30:00Z">
        <w:r w:rsidR="00617128">
          <w:rPr>
            <w:i/>
            <w:iCs/>
          </w:rPr>
          <w:t xml:space="preserve"> </w:t>
        </w:r>
        <w:r w:rsidR="00617128" w:rsidRPr="00BC57F0">
          <w:rPr>
            <w:iCs/>
          </w:rPr>
          <w:t>[1]</w:t>
        </w:r>
      </w:ins>
      <w:ins w:id="80" w:author="Trainor, Neil" w:date="2025-04-03T10:24:00Z">
        <w:r w:rsidRPr="00BC57F0">
          <w:rPr>
            <w:iCs/>
          </w:rPr>
          <w:t>,</w:t>
        </w:r>
        <w:r>
          <w:rPr>
            <w:i/>
            <w:iCs/>
          </w:rPr>
          <w:t xml:space="preserve"> </w:t>
        </w:r>
        <w:r w:rsidRPr="00344EB4">
          <w:t>a normative provision of</w:t>
        </w:r>
      </w:ins>
      <w:ins w:id="81" w:author="Trainor, Neil" w:date="2025-04-03T10:25:00Z">
        <w:r w:rsidRPr="00344EB4">
          <w:t xml:space="preserve"> </w:t>
        </w:r>
        <w:r w:rsidRPr="00BC57F0">
          <w:t xml:space="preserve">IALA </w:t>
        </w:r>
        <w:r w:rsidRPr="00BC57F0">
          <w:rPr>
            <w:i/>
            <w:highlight w:val="cyan"/>
          </w:rPr>
          <w:t xml:space="preserve">Standard </w:t>
        </w:r>
      </w:ins>
      <w:ins w:id="82" w:author="Monica Sundklev" w:date="2025-04-03T13:29:00Z">
        <w:r w:rsidR="00617128" w:rsidRPr="00BC57F0">
          <w:rPr>
            <w:i/>
            <w:highlight w:val="cyan"/>
          </w:rPr>
          <w:t>S</w:t>
        </w:r>
      </w:ins>
      <w:ins w:id="83" w:author="Trainor, Neil" w:date="2025-04-03T10:25:00Z">
        <w:r w:rsidRPr="00BC57F0">
          <w:rPr>
            <w:i/>
            <w:highlight w:val="cyan"/>
          </w:rPr>
          <w:t xml:space="preserve">1010 </w:t>
        </w:r>
        <w:r w:rsidRPr="00BC57F0">
          <w:rPr>
            <w:i/>
            <w:highlight w:val="cyan"/>
            <w:lang w:val="en-AU"/>
          </w:rPr>
          <w:t>Aton Planning and Service Requirements</w:t>
        </w:r>
      </w:ins>
      <w:ins w:id="84" w:author="Monica Sundklev" w:date="2025-04-03T13:31:00Z">
        <w:r w:rsidR="00BC57F0">
          <w:t xml:space="preserve"> [2]</w:t>
        </w:r>
      </w:ins>
      <w:ins w:id="85" w:author="Trainor, Neil" w:date="2025-04-03T10:03:00Z">
        <w:r w:rsidR="00D011D2" w:rsidRPr="00D011D2">
          <w:t>.</w:t>
        </w:r>
      </w:ins>
      <w:ins w:id="86" w:author="Trainor, Neil" w:date="2025-04-03T10:17:00Z">
        <w:r>
          <w:t xml:space="preserve"> </w:t>
        </w:r>
      </w:ins>
      <w:commentRangeEnd w:id="73"/>
      <w:r>
        <w:rPr>
          <w:rStyle w:val="af3"/>
        </w:rPr>
        <w:commentReference w:id="73"/>
      </w:r>
      <w:ins w:id="87" w:author="Monica Sundklev" w:date="2025-04-03T11:18:00Z">
        <w:r w:rsidR="00284BFF">
          <w:t xml:space="preserve">However, Guideline G1185 describes additional desirable best practices and it is </w:t>
        </w:r>
        <w:r w:rsidR="00284BFF" w:rsidRPr="003C63E6">
          <w:t>encourage</w:t>
        </w:r>
        <w:r w:rsidR="00284BFF">
          <w:t xml:space="preserve">d that this guideline is being considered although it is not necessary to conform </w:t>
        </w:r>
      </w:ins>
      <w:ins w:id="88" w:author="Monica Sundklev" w:date="2025-04-03T13:28:00Z">
        <w:r w:rsidR="00617128">
          <w:t xml:space="preserve">to the guideline </w:t>
        </w:r>
      </w:ins>
      <w:ins w:id="89" w:author="Monica Sundklev" w:date="2025-04-03T11:18:00Z">
        <w:r w:rsidR="00284BFF">
          <w:t xml:space="preserve">in order to claim compliance </w:t>
        </w:r>
      </w:ins>
      <w:ins w:id="90" w:author="Monica Sundklev" w:date="2025-04-03T12:39:00Z">
        <w:r w:rsidR="004102CD">
          <w:t>to</w:t>
        </w:r>
      </w:ins>
      <w:ins w:id="91" w:author="Monica Sundklev" w:date="2025-04-03T11:18:00Z">
        <w:r w:rsidR="00284BFF">
          <w:t xml:space="preserve"> </w:t>
        </w:r>
        <w:r w:rsidR="00284BFF" w:rsidRPr="003C63E6">
          <w:t>IALA Standard 1010</w:t>
        </w:r>
        <w:r w:rsidR="00284BFF">
          <w:t>.</w:t>
        </w:r>
      </w:ins>
    </w:p>
    <w:p w14:paraId="528EAC75" w14:textId="752D8B0B" w:rsidR="00E87D45" w:rsidRDefault="00E87D45" w:rsidP="00E87D45">
      <w:pPr>
        <w:pStyle w:val="2"/>
      </w:pPr>
      <w:bookmarkStart w:id="92" w:name="_Toc182568196"/>
      <w:r>
        <w:t>Scope</w:t>
      </w:r>
      <w:bookmarkEnd w:id="92"/>
    </w:p>
    <w:p w14:paraId="3BE86241" w14:textId="3BAD6C68" w:rsidR="00E87D45" w:rsidDel="006F6114" w:rsidRDefault="00E87D45" w:rsidP="00E87D45">
      <w:pPr>
        <w:pStyle w:val="Heading2separationline"/>
        <w:rPr>
          <w:del w:id="93" w:author="Trainor, Neil" w:date="2025-04-03T15:51:00Z"/>
        </w:rPr>
      </w:pPr>
    </w:p>
    <w:p w14:paraId="214FEF66" w14:textId="77777777" w:rsidR="00E87D45" w:rsidRPr="00E92EC5" w:rsidRDefault="00E87D45" w:rsidP="005514C0">
      <w:pPr>
        <w:pStyle w:val="a2"/>
      </w:pPr>
      <w:r w:rsidRPr="00E92EC5">
        <w:t xml:space="preserve">This guidance includes </w:t>
      </w:r>
      <w:r>
        <w:t xml:space="preserve">potential risk mitigation measures to enhance the safety and efficiency of navigation. These include </w:t>
      </w:r>
      <w:r w:rsidRPr="00E92EC5">
        <w:t>ship</w:t>
      </w:r>
      <w:r>
        <w:t>s’</w:t>
      </w:r>
      <w:r w:rsidRPr="00E92EC5">
        <w:t xml:space="preserve"> routeing</w:t>
      </w:r>
      <w:r>
        <w:t xml:space="preserve"> </w:t>
      </w:r>
      <w:r w:rsidRPr="005514C0">
        <w:t>measures</w:t>
      </w:r>
      <w:r w:rsidRPr="00E92EC5">
        <w:t>, incident response</w:t>
      </w:r>
      <w:r>
        <w:t xml:space="preserve"> planning,</w:t>
      </w:r>
      <w:r w:rsidRPr="00E92EC5">
        <w:t xml:space="preserve"> and other information.</w:t>
      </w:r>
    </w:p>
    <w:p w14:paraId="4FE140DE" w14:textId="052CC637" w:rsidR="00E87D45" w:rsidRPr="001D25A6" w:rsidRDefault="00E87D45" w:rsidP="00325086">
      <w:pPr>
        <w:pStyle w:val="a2"/>
        <w:rPr>
          <w:i/>
          <w:iCs/>
        </w:rPr>
      </w:pPr>
      <w:r w:rsidRPr="00E92EC5">
        <w:t>This guidance is not intended to interpret other organisations documentation</w:t>
      </w:r>
      <w:r w:rsidR="00325086">
        <w:t xml:space="preserve">, </w:t>
      </w:r>
      <w:r>
        <w:t xml:space="preserve">rather it references </w:t>
      </w:r>
      <w:r w:rsidRPr="00E92EC5">
        <w:t xml:space="preserve">relevant documents for </w:t>
      </w:r>
      <w:ins w:id="94" w:author="Monica Sundklev" w:date="2025-04-02T18:23:00Z">
        <w:r w:rsidR="00E71573">
          <w:t xml:space="preserve">relevant </w:t>
        </w:r>
      </w:ins>
      <w:r w:rsidRPr="00E92EC5">
        <w:t>stakeholders to consider.</w:t>
      </w:r>
      <w:r w:rsidR="00325086">
        <w:t xml:space="preserve"> It should be read in conjunction with </w:t>
      </w:r>
      <w:r w:rsidR="00325086" w:rsidRPr="00F0762A">
        <w:rPr>
          <w:highlight w:val="cyan"/>
        </w:rPr>
        <w:t xml:space="preserve">IALA </w:t>
      </w:r>
      <w:r w:rsidR="00325086" w:rsidRPr="00F0762A">
        <w:rPr>
          <w:i/>
          <w:iCs/>
          <w:highlight w:val="cyan"/>
        </w:rPr>
        <w:t xml:space="preserve">Guideline </w:t>
      </w:r>
      <w:r w:rsidR="001D25A6" w:rsidRPr="00F0762A">
        <w:rPr>
          <w:i/>
          <w:iCs/>
          <w:highlight w:val="cyan"/>
        </w:rPr>
        <w:t xml:space="preserve">G1121 Navigational Safety Within Marine Spatial </w:t>
      </w:r>
      <w:commentRangeStart w:id="95"/>
      <w:r w:rsidR="001D25A6" w:rsidRPr="00F0762A">
        <w:rPr>
          <w:i/>
          <w:iCs/>
          <w:highlight w:val="cyan"/>
        </w:rPr>
        <w:t>Planning</w:t>
      </w:r>
      <w:commentRangeEnd w:id="95"/>
      <w:r w:rsidR="00F0762A">
        <w:rPr>
          <w:rStyle w:val="af3"/>
        </w:rPr>
        <w:commentReference w:id="95"/>
      </w:r>
      <w:ins w:id="96" w:author="Monica Sundklev" w:date="2025-04-02T17:46:00Z">
        <w:r w:rsidR="00F0762A">
          <w:rPr>
            <w:i/>
            <w:iCs/>
          </w:rPr>
          <w:t xml:space="preserve"> </w:t>
        </w:r>
        <w:r w:rsidR="00F0762A" w:rsidRPr="00BC57F0">
          <w:rPr>
            <w:iCs/>
          </w:rPr>
          <w:t>[</w:t>
        </w:r>
      </w:ins>
      <w:ins w:id="97" w:author="Monica Sundklev" w:date="2025-04-03T13:31:00Z">
        <w:r w:rsidR="00BC57F0" w:rsidRPr="00BC57F0">
          <w:rPr>
            <w:iCs/>
          </w:rPr>
          <w:t>3</w:t>
        </w:r>
      </w:ins>
      <w:ins w:id="98" w:author="Monica Sundklev" w:date="2025-04-02T17:46:00Z">
        <w:r w:rsidR="00F0762A" w:rsidRPr="00BC57F0">
          <w:rPr>
            <w:iCs/>
          </w:rPr>
          <w:t>]</w:t>
        </w:r>
      </w:ins>
      <w:ins w:id="99" w:author="Monica Sundklev" w:date="2025-04-02T17:47:00Z">
        <w:r w:rsidR="00F0762A">
          <w:rPr>
            <w:i/>
            <w:iCs/>
          </w:rPr>
          <w:t>.</w:t>
        </w:r>
      </w:ins>
    </w:p>
    <w:p w14:paraId="4797FD9F" w14:textId="758AA1CD" w:rsidR="00E87D45" w:rsidRDefault="00FE41BF" w:rsidP="00E87D45">
      <w:pPr>
        <w:pStyle w:val="a2"/>
      </w:pPr>
      <w:r w:rsidRPr="00FE41BF">
        <w:rPr>
          <w:rFonts w:hint="eastAsia"/>
        </w:rPr>
        <w:t xml:space="preserve">The </w:t>
      </w:r>
      <w:r w:rsidRPr="00FE41BF">
        <w:t>definition</w:t>
      </w:r>
      <w:r w:rsidRPr="00FE41BF">
        <w:rPr>
          <w:rFonts w:hint="eastAsia"/>
        </w:rPr>
        <w:t xml:space="preserve"> of O</w:t>
      </w:r>
      <w:r w:rsidR="00E87D45" w:rsidRPr="00FE41BF">
        <w:t xml:space="preserve">ffshore </w:t>
      </w:r>
      <w:r w:rsidRPr="00FE41BF">
        <w:rPr>
          <w:rFonts w:hint="eastAsia"/>
        </w:rPr>
        <w:t>R</w:t>
      </w:r>
      <w:r w:rsidR="00E87D45" w:rsidRPr="00FE41BF">
        <w:t xml:space="preserve">enewable </w:t>
      </w:r>
      <w:r w:rsidRPr="00FE41BF">
        <w:rPr>
          <w:rFonts w:hint="eastAsia"/>
        </w:rPr>
        <w:t>E</w:t>
      </w:r>
      <w:r w:rsidR="00E87D45" w:rsidRPr="00FE41BF">
        <w:t xml:space="preserve">nergy </w:t>
      </w:r>
      <w:r w:rsidRPr="00FE41BF">
        <w:rPr>
          <w:rFonts w:hint="eastAsia"/>
        </w:rPr>
        <w:t>I</w:t>
      </w:r>
      <w:r w:rsidR="00E87D45" w:rsidRPr="00FE41BF">
        <w:t>n</w:t>
      </w:r>
      <w:r w:rsidR="00AB14EF" w:rsidRPr="00FE41BF">
        <w:t>stallation(s)</w:t>
      </w:r>
      <w:r w:rsidRPr="00FE41BF">
        <w:rPr>
          <w:rFonts w:hint="eastAsia"/>
        </w:rPr>
        <w:t xml:space="preserve"> OREI</w:t>
      </w:r>
      <w:r w:rsidR="00AB14EF" w:rsidRPr="00FE41BF">
        <w:t xml:space="preserve"> </w:t>
      </w:r>
      <w:r w:rsidRPr="00FE41BF">
        <w:rPr>
          <w:rFonts w:hint="eastAsia"/>
        </w:rPr>
        <w:t xml:space="preserve">is a </w:t>
      </w:r>
      <w:r w:rsidR="00E87D45" w:rsidRPr="00FE41BF">
        <w:t>fixed or</w:t>
      </w:r>
      <w:r w:rsidR="00E87D45" w:rsidRPr="00FE41BF">
        <w:rPr>
          <w:rFonts w:eastAsia="Times New Roman" w:cstheme="minorHAnsi"/>
          <w:color w:val="000000"/>
        </w:rPr>
        <w:t xml:space="preserve"> tethered infrastructure, either singularly or grouped and the associated cables, for the purpose of exploiting a renewable energy resource. OREI</w:t>
      </w:r>
      <w:r w:rsidR="00E87D45" w:rsidRPr="00FE41BF">
        <w:t xml:space="preserve"> include, but are not limited to, wind turbine power generators, offshore substations (or equivalent), tide and wave power generating devices, floating solar power generation devices, tidal lagoon power generating devices.</w:t>
      </w:r>
    </w:p>
    <w:p w14:paraId="1DB05C3F" w14:textId="0244FE60" w:rsidR="00992AD4" w:rsidRDefault="00992AD4" w:rsidP="00992AD4">
      <w:pPr>
        <w:pStyle w:val="1"/>
      </w:pPr>
      <w:bookmarkStart w:id="100" w:name="_Toc182568197"/>
      <w:r>
        <w:t>RISK MANAGEMENT</w:t>
      </w:r>
      <w:bookmarkEnd w:id="100"/>
    </w:p>
    <w:p w14:paraId="1468A24C" w14:textId="77777777" w:rsidR="00B3452D" w:rsidRDefault="00B3452D" w:rsidP="00B3452D">
      <w:pPr>
        <w:pStyle w:val="Heading1separationline"/>
      </w:pPr>
    </w:p>
    <w:p w14:paraId="6D694519" w14:textId="77777777" w:rsidR="00B3452D" w:rsidRDefault="00B3452D" w:rsidP="00B3452D">
      <w:pPr>
        <w:jc w:val="both"/>
        <w:rPr>
          <w:sz w:val="22"/>
        </w:rPr>
      </w:pPr>
      <w:r w:rsidRPr="004502EA">
        <w:rPr>
          <w:sz w:val="22"/>
        </w:rPr>
        <w:t xml:space="preserve">Risk management is the identification, evaluation and prioritization of risks (defined in the International Standard on </w:t>
      </w:r>
      <w:commentRangeStart w:id="101"/>
      <w:r w:rsidRPr="004502EA">
        <w:rPr>
          <w:sz w:val="22"/>
        </w:rPr>
        <w:t>Risk Management ISO 31000</w:t>
      </w:r>
      <w:commentRangeEnd w:id="101"/>
      <w:r w:rsidR="00F0762A">
        <w:rPr>
          <w:rStyle w:val="af3"/>
        </w:rPr>
        <w:commentReference w:id="101"/>
      </w:r>
      <w:r w:rsidRPr="004502EA">
        <w:rPr>
          <w:rStyle w:val="afa"/>
          <w:sz w:val="22"/>
        </w:rPr>
        <w:footnoteReference w:id="2"/>
      </w:r>
      <w:r w:rsidRPr="004502EA">
        <w:rPr>
          <w:sz w:val="22"/>
        </w:rPr>
        <w:t xml:space="preserve"> as the effect of uncertainty on objectives), followed by the coordinated and economical application of resources to minimize, monitor, and control the probability or impact of adverse events.</w:t>
      </w:r>
    </w:p>
    <w:p w14:paraId="107D8EF5" w14:textId="77777777" w:rsidR="00B3452D" w:rsidRPr="004502EA" w:rsidRDefault="00B3452D" w:rsidP="00B3452D">
      <w:pPr>
        <w:jc w:val="both"/>
        <w:rPr>
          <w:sz w:val="22"/>
        </w:rPr>
      </w:pPr>
    </w:p>
    <w:p w14:paraId="7A8CD42D" w14:textId="77777777" w:rsidR="00B3452D" w:rsidRDefault="00B3452D" w:rsidP="00B3452D">
      <w:pPr>
        <w:jc w:val="both"/>
        <w:rPr>
          <w:sz w:val="22"/>
        </w:rPr>
      </w:pPr>
      <w:r w:rsidRPr="004502EA">
        <w:rPr>
          <w:sz w:val="22"/>
        </w:rPr>
        <w:t xml:space="preserve">ISO 31000 provides a generic description of the risk management process. It is based on best practices, extensive consultation and expert input, and links risk assessment with organizational processes. It is used in many industries, including various maritime sectors. </w:t>
      </w:r>
    </w:p>
    <w:p w14:paraId="5A995ADD" w14:textId="77777777" w:rsidR="00B3452D" w:rsidRDefault="00B3452D" w:rsidP="00B3452D">
      <w:pPr>
        <w:jc w:val="both"/>
        <w:rPr>
          <w:sz w:val="22"/>
        </w:rPr>
      </w:pPr>
    </w:p>
    <w:p w14:paraId="3BE9CA0F" w14:textId="49EB1297" w:rsidR="00B3452D" w:rsidRDefault="00B3452D" w:rsidP="00B3452D">
      <w:pPr>
        <w:jc w:val="both"/>
        <w:rPr>
          <w:sz w:val="22"/>
        </w:rPr>
      </w:pPr>
      <w:r>
        <w:rPr>
          <w:sz w:val="22"/>
        </w:rPr>
        <w:lastRenderedPageBreak/>
        <w:t xml:space="preserve">Risk management in the context of OREI should be a </w:t>
      </w:r>
      <w:commentRangeStart w:id="102"/>
      <w:r>
        <w:rPr>
          <w:sz w:val="22"/>
        </w:rPr>
        <w:t xml:space="preserve">joint responsibility </w:t>
      </w:r>
      <w:commentRangeEnd w:id="102"/>
      <w:r w:rsidR="004975DD">
        <w:rPr>
          <w:rStyle w:val="af3"/>
        </w:rPr>
        <w:commentReference w:id="102"/>
      </w:r>
      <w:r>
        <w:rPr>
          <w:sz w:val="22"/>
        </w:rPr>
        <w:t xml:space="preserve">between </w:t>
      </w:r>
      <w:ins w:id="103" w:author="Trevor Harris" w:date="2025-04-02T12:25:00Z">
        <w:del w:id="104" w:author="Monica Sundklev" w:date="2025-04-03T13:35:00Z">
          <w:r w:rsidR="00D81AA3" w:rsidRPr="00BC57F0" w:rsidDel="00BC57F0">
            <w:rPr>
              <w:sz w:val="22"/>
              <w:highlight w:val="lightGray"/>
            </w:rPr>
            <w:delText>National Competent</w:delText>
          </w:r>
        </w:del>
      </w:ins>
      <w:ins w:id="105" w:author="Monica Sundklev" w:date="2025-04-03T13:35:00Z">
        <w:r w:rsidR="00BC57F0">
          <w:rPr>
            <w:sz w:val="22"/>
            <w:highlight w:val="lightGray"/>
          </w:rPr>
          <w:t>relevant</w:t>
        </w:r>
      </w:ins>
      <w:ins w:id="106" w:author="Trevor Harris" w:date="2025-04-02T12:25:00Z">
        <w:r w:rsidR="00D81AA3" w:rsidRPr="00BC57F0">
          <w:rPr>
            <w:sz w:val="22"/>
            <w:highlight w:val="lightGray"/>
          </w:rPr>
          <w:t xml:space="preserve"> </w:t>
        </w:r>
        <w:del w:id="107" w:author="Monica Sundklev" w:date="2025-04-03T13:35:00Z">
          <w:r w:rsidR="00D81AA3" w:rsidRPr="00BC57F0" w:rsidDel="00BC57F0">
            <w:rPr>
              <w:sz w:val="22"/>
              <w:highlight w:val="lightGray"/>
            </w:rPr>
            <w:delText>A</w:delText>
          </w:r>
        </w:del>
      </w:ins>
      <w:ins w:id="108" w:author="Monica Sundklev" w:date="2025-04-03T13:35:00Z">
        <w:r w:rsidR="00BC57F0">
          <w:rPr>
            <w:sz w:val="22"/>
            <w:highlight w:val="lightGray"/>
          </w:rPr>
          <w:t>a</w:t>
        </w:r>
      </w:ins>
      <w:ins w:id="109" w:author="Trevor Harris" w:date="2025-04-02T12:25:00Z">
        <w:r w:rsidR="00D81AA3" w:rsidRPr="00BC57F0">
          <w:rPr>
            <w:sz w:val="22"/>
            <w:highlight w:val="lightGray"/>
          </w:rPr>
          <w:t xml:space="preserve">uthorities, OREI </w:t>
        </w:r>
        <w:del w:id="110" w:author="Monica Sundklev" w:date="2025-04-03T13:35:00Z">
          <w:r w:rsidR="00D81AA3" w:rsidRPr="00BC57F0" w:rsidDel="00BC57F0">
            <w:rPr>
              <w:sz w:val="22"/>
              <w:highlight w:val="lightGray"/>
            </w:rPr>
            <w:delText>D</w:delText>
          </w:r>
        </w:del>
      </w:ins>
      <w:ins w:id="111" w:author="Monica Sundklev" w:date="2025-04-03T13:35:00Z">
        <w:r w:rsidR="00BC57F0">
          <w:rPr>
            <w:sz w:val="22"/>
            <w:highlight w:val="lightGray"/>
          </w:rPr>
          <w:t>d</w:t>
        </w:r>
      </w:ins>
      <w:ins w:id="112" w:author="Trevor Harris" w:date="2025-04-02T12:25:00Z">
        <w:r w:rsidR="00D81AA3" w:rsidRPr="00BC57F0">
          <w:rPr>
            <w:sz w:val="22"/>
            <w:highlight w:val="lightGray"/>
          </w:rPr>
          <w:t>evelopers</w:t>
        </w:r>
        <w:del w:id="113" w:author="Monica Sundklev" w:date="2025-04-03T13:35:00Z">
          <w:r w:rsidR="00D81AA3" w:rsidRPr="00BC57F0" w:rsidDel="00BC57F0">
            <w:rPr>
              <w:sz w:val="22"/>
              <w:highlight w:val="lightGray"/>
            </w:rPr>
            <w:delText>,</w:delText>
          </w:r>
        </w:del>
      </w:ins>
      <w:ins w:id="114" w:author="Monica Sundklev" w:date="2025-04-03T13:35:00Z">
        <w:r w:rsidR="00BC57F0">
          <w:rPr>
            <w:sz w:val="22"/>
            <w:highlight w:val="lightGray"/>
          </w:rPr>
          <w:t xml:space="preserve"> and</w:t>
        </w:r>
      </w:ins>
      <w:ins w:id="115" w:author="Trevor Harris" w:date="2025-04-02T12:25:00Z">
        <w:r w:rsidR="00D81AA3" w:rsidRPr="00BC57F0">
          <w:rPr>
            <w:sz w:val="22"/>
            <w:highlight w:val="lightGray"/>
          </w:rPr>
          <w:t xml:space="preserve"> </w:t>
        </w:r>
        <w:del w:id="116" w:author="Monica Sundklev" w:date="2025-04-03T13:35:00Z">
          <w:r w:rsidR="00D81AA3" w:rsidRPr="00BC57F0" w:rsidDel="00BC57F0">
            <w:rPr>
              <w:sz w:val="22"/>
              <w:highlight w:val="lightGray"/>
            </w:rPr>
            <w:delText>O</w:delText>
          </w:r>
        </w:del>
      </w:ins>
      <w:ins w:id="117" w:author="Monica Sundklev" w:date="2025-04-03T13:35:00Z">
        <w:r w:rsidR="00BC57F0">
          <w:rPr>
            <w:sz w:val="22"/>
            <w:highlight w:val="lightGray"/>
          </w:rPr>
          <w:t>o</w:t>
        </w:r>
      </w:ins>
      <w:ins w:id="118" w:author="Trevor Harris" w:date="2025-04-02T12:25:00Z">
        <w:r w:rsidR="00D81AA3" w:rsidRPr="004B2026">
          <w:rPr>
            <w:sz w:val="22"/>
            <w:highlight w:val="lightGray"/>
            <w:rPrChange w:id="119" w:author="Trevor Harris" w:date="2025-04-02T12:25:00Z">
              <w:rPr>
                <w:highlight w:val="yellow"/>
              </w:rPr>
            </w:rPrChange>
          </w:rPr>
          <w:t xml:space="preserve">perators, </w:t>
        </w:r>
        <w:del w:id="120" w:author="Monica Sundklev" w:date="2025-04-03T13:42:00Z">
          <w:r w:rsidR="00D81AA3" w:rsidRPr="004B2026" w:rsidDel="000F7BD6">
            <w:rPr>
              <w:sz w:val="22"/>
              <w:highlight w:val="lightGray"/>
              <w:rPrChange w:id="121" w:author="Trevor Harris" w:date="2025-04-02T12:25:00Z">
                <w:rPr>
                  <w:highlight w:val="yellow"/>
                </w:rPr>
              </w:rPrChange>
            </w:rPr>
            <w:delText>and other stakeholders</w:delText>
          </w:r>
        </w:del>
      </w:ins>
      <w:del w:id="122" w:author="Monica Sundklev" w:date="2025-04-03T13:42:00Z">
        <w:r w:rsidRPr="00D81AA3" w:rsidDel="000F7BD6">
          <w:rPr>
            <w:sz w:val="22"/>
          </w:rPr>
          <w:delText>National</w:delText>
        </w:r>
      </w:del>
      <w:ins w:id="123" w:author="Monica Sundklev" w:date="2025-04-03T13:42:00Z">
        <w:r w:rsidR="000F7BD6">
          <w:rPr>
            <w:sz w:val="22"/>
          </w:rPr>
          <w:t>in accordance with national law</w:t>
        </w:r>
      </w:ins>
      <w:del w:id="124" w:author="Trevor Harris" w:date="2025-04-02T12:25:00Z">
        <w:r w:rsidDel="00D81AA3">
          <w:rPr>
            <w:sz w:val="22"/>
          </w:rPr>
          <w:delText>Competent Authorities and the Developers and Operators</w:delText>
        </w:r>
      </w:del>
      <w:r>
        <w:rPr>
          <w:sz w:val="22"/>
        </w:rPr>
        <w:t>.</w:t>
      </w:r>
    </w:p>
    <w:p w14:paraId="49CA4BE9" w14:textId="073742A4" w:rsidR="00B3452D" w:rsidRPr="004502EA" w:rsidDel="006447A4" w:rsidRDefault="00B3452D" w:rsidP="00B3452D">
      <w:pPr>
        <w:jc w:val="both"/>
        <w:rPr>
          <w:del w:id="125" w:author="Monica Sundklev" w:date="2025-04-03T14:00:00Z"/>
          <w:sz w:val="22"/>
        </w:rPr>
      </w:pPr>
    </w:p>
    <w:p w14:paraId="55789072" w14:textId="56027D30" w:rsidR="00965C24" w:rsidRDefault="00965C24" w:rsidP="00992AD4">
      <w:pPr>
        <w:pStyle w:val="2"/>
      </w:pPr>
      <w:bookmarkStart w:id="126" w:name="_Toc164170215"/>
      <w:bookmarkStart w:id="127" w:name="_Toc164237796"/>
      <w:bookmarkStart w:id="128" w:name="_Toc164237868"/>
      <w:bookmarkStart w:id="129" w:name="_Toc164237940"/>
      <w:bookmarkStart w:id="130" w:name="_Toc164238012"/>
      <w:bookmarkStart w:id="131" w:name="_Toc164238084"/>
      <w:bookmarkStart w:id="132" w:name="_Toc164238156"/>
      <w:bookmarkStart w:id="133" w:name="_Toc164243082"/>
      <w:bookmarkStart w:id="134" w:name="_Toc164322238"/>
      <w:bookmarkStart w:id="135" w:name="_Toc164322319"/>
      <w:bookmarkStart w:id="136" w:name="_Toc164323759"/>
      <w:bookmarkStart w:id="137" w:name="_Toc182568198"/>
      <w:bookmarkEnd w:id="126"/>
      <w:bookmarkEnd w:id="127"/>
      <w:bookmarkEnd w:id="128"/>
      <w:bookmarkEnd w:id="129"/>
      <w:bookmarkEnd w:id="130"/>
      <w:bookmarkEnd w:id="131"/>
      <w:bookmarkEnd w:id="132"/>
      <w:bookmarkEnd w:id="133"/>
      <w:bookmarkEnd w:id="134"/>
      <w:bookmarkEnd w:id="135"/>
      <w:bookmarkEnd w:id="136"/>
      <w:r>
        <w:t>Risk Assessment</w:t>
      </w:r>
      <w:bookmarkEnd w:id="137"/>
    </w:p>
    <w:p w14:paraId="5C054FC8" w14:textId="77777777" w:rsidR="00737437" w:rsidRDefault="00737437" w:rsidP="00737437">
      <w:pPr>
        <w:pStyle w:val="Heading2separationline"/>
      </w:pPr>
    </w:p>
    <w:p w14:paraId="231E15B0" w14:textId="77777777" w:rsidR="00B3452D" w:rsidRDefault="00B3452D" w:rsidP="00B3452D">
      <w:pPr>
        <w:jc w:val="both"/>
        <w:rPr>
          <w:sz w:val="22"/>
        </w:rPr>
      </w:pPr>
      <w:r w:rsidRPr="00217B8F">
        <w:rPr>
          <w:sz w:val="22"/>
        </w:rPr>
        <w:t>The Formal Safety Assessment (FSA) methodology adopted by the International Maritime Organization (IMO) is a structured and systematic process, recommended for assessment and control of maritime risks. Recognized elements include risk analysis and cost-benefit assessment.</w:t>
      </w:r>
    </w:p>
    <w:p w14:paraId="5432B5C3" w14:textId="77777777" w:rsidR="00B3452D" w:rsidRPr="00217B8F" w:rsidRDefault="00B3452D" w:rsidP="00B3452D">
      <w:pPr>
        <w:jc w:val="both"/>
        <w:rPr>
          <w:sz w:val="22"/>
        </w:rPr>
      </w:pPr>
    </w:p>
    <w:p w14:paraId="3873D5DA" w14:textId="500E4C66" w:rsidR="00B3452D" w:rsidRDefault="00B3452D" w:rsidP="00B3452D">
      <w:pPr>
        <w:jc w:val="both"/>
        <w:rPr>
          <w:sz w:val="22"/>
        </w:rPr>
      </w:pPr>
      <w:r w:rsidRPr="00217B8F">
        <w:rPr>
          <w:sz w:val="22"/>
        </w:rPr>
        <w:t xml:space="preserve">The International Maritime Organization first adopted FSA in 2002, through </w:t>
      </w:r>
      <w:r w:rsidRPr="00F0762A">
        <w:rPr>
          <w:sz w:val="22"/>
          <w:highlight w:val="cyan"/>
        </w:rPr>
        <w:t>MSC/Circ.1023/MEPC/Circ.392</w:t>
      </w:r>
      <w:r w:rsidRPr="00217B8F">
        <w:rPr>
          <w:sz w:val="22"/>
        </w:rPr>
        <w:t xml:space="preserve">, recommending the use of FSA for the maritime sector. The current version of the procedure is described in </w:t>
      </w:r>
      <w:r w:rsidRPr="00F0762A">
        <w:rPr>
          <w:sz w:val="22"/>
          <w:highlight w:val="cyan"/>
        </w:rPr>
        <w:t>MSC-MEPC.</w:t>
      </w:r>
      <w:del w:id="138" w:author="Monica Sundklev" w:date="2025-04-02T17:43:00Z">
        <w:r w:rsidRPr="00F0762A" w:rsidDel="00CF087C">
          <w:rPr>
            <w:sz w:val="22"/>
            <w:highlight w:val="cyan"/>
          </w:rPr>
          <w:delText>e</w:delText>
        </w:r>
      </w:del>
      <w:ins w:id="139" w:author="Monica Sundklev" w:date="2025-04-02T17:43:00Z">
        <w:r w:rsidR="00CF087C" w:rsidRPr="00F0762A">
          <w:rPr>
            <w:sz w:val="22"/>
            <w:highlight w:val="cyan"/>
          </w:rPr>
          <w:t>2</w:t>
        </w:r>
      </w:ins>
      <w:r w:rsidRPr="00F0762A">
        <w:rPr>
          <w:sz w:val="22"/>
          <w:highlight w:val="cyan"/>
        </w:rPr>
        <w:t>/Circ.12/Rev2</w:t>
      </w:r>
      <w:r w:rsidRPr="00217B8F">
        <w:rPr>
          <w:sz w:val="22"/>
        </w:rPr>
        <w:t>.</w:t>
      </w:r>
    </w:p>
    <w:p w14:paraId="4EDFE822" w14:textId="77777777" w:rsidR="00B3452D" w:rsidRPr="00217B8F" w:rsidRDefault="00B3452D" w:rsidP="00B3452D">
      <w:pPr>
        <w:jc w:val="both"/>
        <w:rPr>
          <w:sz w:val="22"/>
        </w:rPr>
      </w:pPr>
    </w:p>
    <w:p w14:paraId="01C880C7" w14:textId="0077945B" w:rsidR="00B3452D" w:rsidRDefault="00B3452D" w:rsidP="00B3452D">
      <w:pPr>
        <w:jc w:val="both"/>
        <w:rPr>
          <w:sz w:val="22"/>
        </w:rPr>
      </w:pPr>
      <w:r w:rsidRPr="00217B8F">
        <w:rPr>
          <w:sz w:val="22"/>
        </w:rPr>
        <w:t xml:space="preserve">IALA has a </w:t>
      </w:r>
      <w:r w:rsidR="006B79C1">
        <w:rPr>
          <w:sz w:val="22"/>
        </w:rPr>
        <w:t>R</w:t>
      </w:r>
      <w:r w:rsidRPr="00217B8F">
        <w:rPr>
          <w:sz w:val="22"/>
        </w:rPr>
        <w:t xml:space="preserve">isk </w:t>
      </w:r>
      <w:r w:rsidR="006B79C1">
        <w:rPr>
          <w:sz w:val="22"/>
        </w:rPr>
        <w:t>Management</w:t>
      </w:r>
      <w:r w:rsidRPr="00217B8F">
        <w:rPr>
          <w:sz w:val="22"/>
        </w:rPr>
        <w:t xml:space="preserve"> </w:t>
      </w:r>
      <w:r w:rsidR="006B79C1">
        <w:rPr>
          <w:sz w:val="22"/>
        </w:rPr>
        <w:t>T</w:t>
      </w:r>
      <w:r w:rsidRPr="00217B8F">
        <w:rPr>
          <w:sz w:val="22"/>
        </w:rPr>
        <w:t xml:space="preserve">oolbox that contains qualitative and quantitative models. These proven models are suitable for use with OREI. </w:t>
      </w:r>
      <w:r>
        <w:rPr>
          <w:sz w:val="22"/>
        </w:rPr>
        <w:t>IALA Guideline G1121 should be referred to during marine spatial planning for OREI</w:t>
      </w:r>
      <w:r w:rsidR="00EC6629">
        <w:rPr>
          <w:sz w:val="22"/>
        </w:rPr>
        <w:t>,</w:t>
      </w:r>
      <w:r w:rsidR="00651D97">
        <w:rPr>
          <w:sz w:val="22"/>
        </w:rPr>
        <w:t xml:space="preserve"> </w:t>
      </w:r>
      <w:r w:rsidR="00EC6629">
        <w:rPr>
          <w:sz w:val="22"/>
        </w:rPr>
        <w:t>and</w:t>
      </w:r>
    </w:p>
    <w:p w14:paraId="25D9C584" w14:textId="78D23EEC" w:rsidR="00737437" w:rsidRPr="005514C0" w:rsidRDefault="00EC6629" w:rsidP="005514C0">
      <w:pPr>
        <w:jc w:val="both"/>
        <w:rPr>
          <w:sz w:val="22"/>
        </w:rPr>
      </w:pPr>
      <w:r>
        <w:rPr>
          <w:sz w:val="22"/>
        </w:rPr>
        <w:t>f</w:t>
      </w:r>
      <w:r w:rsidR="00B3452D" w:rsidRPr="00217B8F">
        <w:rPr>
          <w:sz w:val="22"/>
        </w:rPr>
        <w:t xml:space="preserve">or more information </w:t>
      </w:r>
      <w:r w:rsidR="00B3452D">
        <w:rPr>
          <w:sz w:val="22"/>
        </w:rPr>
        <w:t xml:space="preserve">and guidance </w:t>
      </w:r>
      <w:r w:rsidR="00B3452D" w:rsidRPr="00217B8F">
        <w:rPr>
          <w:sz w:val="22"/>
        </w:rPr>
        <w:t xml:space="preserve">on risk management </w:t>
      </w:r>
      <w:r w:rsidR="00B3452D">
        <w:rPr>
          <w:sz w:val="22"/>
        </w:rPr>
        <w:t>including</w:t>
      </w:r>
      <w:r w:rsidR="00B3452D" w:rsidRPr="00217B8F">
        <w:rPr>
          <w:sz w:val="22"/>
        </w:rPr>
        <w:t xml:space="preserve"> the use of simulation, refer to </w:t>
      </w:r>
      <w:r w:rsidR="00B3452D" w:rsidRPr="00F0762A">
        <w:rPr>
          <w:sz w:val="22"/>
          <w:highlight w:val="cyan"/>
        </w:rPr>
        <w:t>IALA Guideline G1018</w:t>
      </w:r>
      <w:r w:rsidR="00651D97">
        <w:rPr>
          <w:sz w:val="22"/>
        </w:rPr>
        <w:t>.</w:t>
      </w:r>
      <w:r w:rsidR="00B3452D" w:rsidRPr="00217B8F">
        <w:rPr>
          <w:sz w:val="22"/>
        </w:rPr>
        <w:t xml:space="preserve"> </w:t>
      </w:r>
    </w:p>
    <w:p w14:paraId="54203914" w14:textId="6A198A3A" w:rsidR="00992AD4" w:rsidRDefault="00965C24" w:rsidP="00992AD4">
      <w:pPr>
        <w:pStyle w:val="2"/>
      </w:pPr>
      <w:bookmarkStart w:id="140" w:name="_Toc182568199"/>
      <w:r>
        <w:t>Mitigation Measures</w:t>
      </w:r>
      <w:bookmarkEnd w:id="140"/>
    </w:p>
    <w:p w14:paraId="264EE9BF" w14:textId="77777777" w:rsidR="00DE2D87" w:rsidRDefault="00DE2D87" w:rsidP="00DE2D87">
      <w:pPr>
        <w:pStyle w:val="Heading2separationline"/>
      </w:pPr>
    </w:p>
    <w:p w14:paraId="621C0CB0" w14:textId="1B8A04C8" w:rsidR="00737437" w:rsidRDefault="009402B4" w:rsidP="00E92EC5">
      <w:pPr>
        <w:pStyle w:val="a2"/>
      </w:pPr>
      <w:r>
        <w:t>Risk mitigation measures for scenarios in, and around, OREI could include, but are not limited to:</w:t>
      </w:r>
    </w:p>
    <w:p w14:paraId="33EBFF28" w14:textId="1535E855" w:rsidR="009402B4" w:rsidRDefault="006F6114" w:rsidP="005514C0">
      <w:pPr>
        <w:pStyle w:val="Bullet1"/>
      </w:pPr>
      <w:commentRangeStart w:id="141"/>
      <w:ins w:id="142" w:author="Trainor, Neil" w:date="2025-04-03T15:52:00Z">
        <w:r>
          <w:t xml:space="preserve">Marine </w:t>
        </w:r>
      </w:ins>
      <w:commentRangeEnd w:id="141"/>
      <w:ins w:id="143" w:author="Trainor, Neil" w:date="2025-04-03T15:53:00Z">
        <w:r w:rsidR="009F4AB7">
          <w:rPr>
            <w:rStyle w:val="af3"/>
            <w:color w:val="auto"/>
          </w:rPr>
          <w:commentReference w:id="141"/>
        </w:r>
      </w:ins>
      <w:r w:rsidR="009402B4">
        <w:t>Aids to Navigation</w:t>
      </w:r>
      <w:ins w:id="144" w:author="Monica Sundklev" w:date="2025-04-03T13:47:00Z">
        <w:r w:rsidR="000F7BD6">
          <w:t xml:space="preserve"> including vessel traffic services</w:t>
        </w:r>
      </w:ins>
    </w:p>
    <w:p w14:paraId="3CF57F17" w14:textId="196517C2" w:rsidR="009402B4" w:rsidRDefault="009402B4" w:rsidP="005514C0">
      <w:pPr>
        <w:pStyle w:val="Bullet1"/>
      </w:pPr>
      <w:r>
        <w:t xml:space="preserve">Ship routeing measures </w:t>
      </w:r>
      <w:commentRangeStart w:id="145"/>
      <w:del w:id="146" w:author="Monica Sundklev" w:date="2025-04-03T13:47:00Z">
        <w:r w:rsidDel="000F7BD6">
          <w:delText xml:space="preserve">and vessel traffic </w:delText>
        </w:r>
        <w:r w:rsidR="00EC6629" w:rsidDel="000F7BD6">
          <w:delText>services</w:delText>
        </w:r>
      </w:del>
      <w:commentRangeEnd w:id="145"/>
      <w:r w:rsidR="000F7BD6">
        <w:rPr>
          <w:rStyle w:val="af3"/>
          <w:color w:val="auto"/>
        </w:rPr>
        <w:commentReference w:id="145"/>
      </w:r>
    </w:p>
    <w:p w14:paraId="0B821B44" w14:textId="3040EAC5" w:rsidR="009402B4" w:rsidRDefault="009402B4" w:rsidP="005514C0">
      <w:pPr>
        <w:pStyle w:val="Bullet1"/>
      </w:pPr>
      <w:r>
        <w:t>Emergency response and contingency plans</w:t>
      </w:r>
    </w:p>
    <w:p w14:paraId="6C5F1BEA" w14:textId="7850C408" w:rsidR="00175066" w:rsidRDefault="00175066" w:rsidP="005514C0">
      <w:pPr>
        <w:pStyle w:val="Bullet1"/>
      </w:pPr>
      <w:r>
        <w:t>A formal marine spatial plan</w:t>
      </w:r>
    </w:p>
    <w:p w14:paraId="21D8EC10" w14:textId="63F697A7" w:rsidR="00651D97" w:rsidRPr="00737437" w:rsidRDefault="005A1A66" w:rsidP="005A1A66">
      <w:pPr>
        <w:pStyle w:val="a2"/>
      </w:pPr>
      <w:r>
        <w:t>These, and some other measures are addressed in this document.</w:t>
      </w:r>
    </w:p>
    <w:p w14:paraId="7A0F327F" w14:textId="1E94238D" w:rsidR="0046464D" w:rsidRPr="00F55AD7" w:rsidRDefault="00992AD4" w:rsidP="00895496">
      <w:pPr>
        <w:pStyle w:val="1"/>
      </w:pPr>
      <w:bookmarkStart w:id="147" w:name="_Toc182568200"/>
      <w:r>
        <w:t>NAVIGATIONAL SAFETY</w:t>
      </w:r>
      <w:bookmarkEnd w:id="147"/>
    </w:p>
    <w:p w14:paraId="3411193D" w14:textId="77777777" w:rsidR="0046464D" w:rsidRPr="00F55AD7" w:rsidRDefault="0046464D" w:rsidP="00CB1D11">
      <w:pPr>
        <w:pStyle w:val="Heading1separationline"/>
        <w:suppressAutoHyphens/>
      </w:pPr>
    </w:p>
    <w:p w14:paraId="60734758" w14:textId="7375EEFD" w:rsidR="00992AD4" w:rsidRDefault="00992AD4" w:rsidP="00DE2D87">
      <w:pPr>
        <w:pStyle w:val="2"/>
      </w:pPr>
      <w:bookmarkStart w:id="148" w:name="_Toc182568201"/>
      <w:r>
        <w:t>S</w:t>
      </w:r>
      <w:r w:rsidR="007B14FC">
        <w:t>hips Routeing</w:t>
      </w:r>
      <w:bookmarkEnd w:id="148"/>
    </w:p>
    <w:p w14:paraId="2FE1E4F1" w14:textId="29BF7F71" w:rsidR="00992AD4" w:rsidRDefault="007B14FC" w:rsidP="00992AD4">
      <w:pPr>
        <w:pStyle w:val="3"/>
      </w:pPr>
      <w:bookmarkStart w:id="149" w:name="_Toc164170220"/>
      <w:bookmarkStart w:id="150" w:name="_Toc164237801"/>
      <w:bookmarkStart w:id="151" w:name="_Toc164237873"/>
      <w:bookmarkStart w:id="152" w:name="_Toc164237945"/>
      <w:bookmarkStart w:id="153" w:name="_Toc164238017"/>
      <w:bookmarkStart w:id="154" w:name="_Toc164238089"/>
      <w:bookmarkStart w:id="155" w:name="_Toc164238161"/>
      <w:bookmarkStart w:id="156" w:name="_Toc164243087"/>
      <w:bookmarkStart w:id="157" w:name="_Toc164322243"/>
      <w:bookmarkStart w:id="158" w:name="_Toc164322324"/>
      <w:bookmarkStart w:id="159" w:name="_Toc164323764"/>
      <w:bookmarkStart w:id="160" w:name="_Toc164170221"/>
      <w:bookmarkStart w:id="161" w:name="_Toc164237802"/>
      <w:bookmarkStart w:id="162" w:name="_Toc164237874"/>
      <w:bookmarkStart w:id="163" w:name="_Toc164237946"/>
      <w:bookmarkStart w:id="164" w:name="_Toc164238018"/>
      <w:bookmarkStart w:id="165" w:name="_Toc164238090"/>
      <w:bookmarkStart w:id="166" w:name="_Toc164238162"/>
      <w:bookmarkStart w:id="167" w:name="_Toc164243088"/>
      <w:bookmarkStart w:id="168" w:name="_Toc164322244"/>
      <w:bookmarkStart w:id="169" w:name="_Toc164322325"/>
      <w:bookmarkStart w:id="170" w:name="_Toc164323765"/>
      <w:bookmarkStart w:id="171" w:name="_Toc182568202"/>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t>G</w:t>
      </w:r>
      <w:r w:rsidR="00992AD4">
        <w:t>eneral</w:t>
      </w:r>
      <w:bookmarkEnd w:id="171"/>
      <w:r w:rsidR="00992AD4">
        <w:t xml:space="preserve"> </w:t>
      </w:r>
    </w:p>
    <w:p w14:paraId="665EEA6F" w14:textId="19F5E1D3" w:rsidR="005A1A66" w:rsidRDefault="005A1A66" w:rsidP="00BD3873">
      <w:pPr>
        <w:pStyle w:val="a2"/>
      </w:pPr>
      <w:r w:rsidRPr="009F7287">
        <w:t xml:space="preserve">The </w:t>
      </w:r>
      <w:r w:rsidRPr="00F0762A">
        <w:rPr>
          <w:highlight w:val="cyan"/>
        </w:rPr>
        <w:t xml:space="preserve">IMO publication </w:t>
      </w:r>
      <w:r w:rsidRPr="00F0762A">
        <w:rPr>
          <w:i/>
          <w:iCs/>
          <w:highlight w:val="cyan"/>
        </w:rPr>
        <w:t>Ships’ Routeing</w:t>
      </w:r>
      <w:r w:rsidRPr="00F0762A">
        <w:rPr>
          <w:highlight w:val="cyan"/>
        </w:rPr>
        <w:t>, contains IMO Res. A572(14</w:t>
      </w:r>
      <w:r w:rsidRPr="009F7287">
        <w:t xml:space="preserve">) and instructions on how to establish IMO-adopted ships’ routeing system.  The publication is primarily intended for administrations responsible for planning and implementing routeing systems for use by international shipping.  </w:t>
      </w:r>
    </w:p>
    <w:p w14:paraId="1BC48618" w14:textId="1B652636" w:rsidR="009F7287" w:rsidRPr="009F7287" w:rsidRDefault="009F7287" w:rsidP="00BD3873">
      <w:pPr>
        <w:pStyle w:val="a2"/>
      </w:pPr>
      <w:r w:rsidRPr="009F7287">
        <w:t xml:space="preserve">The purpose of ships' routeing is to improve the safety of navigation in converging areas and in areas where the density of traffic is great or where freedom of movement of shipping is inhibited by restricted sea-room, the existence of obstructions to navigation, limited depths or unfavourable meteorological conditions </w:t>
      </w:r>
      <w:r w:rsidRPr="009F7287">
        <w:rPr>
          <w:rStyle w:val="afa"/>
          <w:sz w:val="22"/>
        </w:rPr>
        <w:footnoteReference w:id="3"/>
      </w:r>
      <w:r w:rsidRPr="009F7287">
        <w:t>.</w:t>
      </w:r>
    </w:p>
    <w:p w14:paraId="2B405BF8" w14:textId="353F8C02" w:rsidR="009F7287" w:rsidRPr="009F7287" w:rsidRDefault="009F7287" w:rsidP="00BD3873">
      <w:pPr>
        <w:pStyle w:val="a2"/>
      </w:pPr>
      <w:r w:rsidRPr="009F7287">
        <w:t>Ships’ routeing systems include traffic separation schemes (TSS), two-way routes, recommended tracks, areas to be avoided</w:t>
      </w:r>
      <w:r w:rsidR="00492026">
        <w:t>, precautionary areas</w:t>
      </w:r>
      <w:r w:rsidRPr="009F7287">
        <w:t xml:space="preserve"> and inshore traffic zones. The objective/s of any ships’ routeing system will depend on the particular risk which it is meant to mitigate. </w:t>
      </w:r>
    </w:p>
    <w:p w14:paraId="40D85DFE" w14:textId="1AD9299F" w:rsidR="00492026" w:rsidRDefault="009F7287" w:rsidP="00BD3873">
      <w:pPr>
        <w:pStyle w:val="a2"/>
      </w:pPr>
      <w:r w:rsidRPr="009F7287">
        <w:t>It may be necessary to implement internationally adopted ships’ routeing systems through national legislation.</w:t>
      </w:r>
    </w:p>
    <w:p w14:paraId="1D49DF75" w14:textId="41157D42" w:rsidR="009F7287" w:rsidRPr="009F7287" w:rsidRDefault="00492026" w:rsidP="00BD3873">
      <w:pPr>
        <w:pStyle w:val="a2"/>
      </w:pPr>
      <w:r>
        <w:t>Navigation in or around windfarms maybe prohibited for some or all types of vessels.</w:t>
      </w:r>
    </w:p>
    <w:p w14:paraId="2A7C8B65" w14:textId="2C47CFC9" w:rsidR="00B110F2" w:rsidRDefault="007B14FC" w:rsidP="00B110F2">
      <w:pPr>
        <w:pStyle w:val="3"/>
      </w:pPr>
      <w:bookmarkStart w:id="172" w:name="_Toc182568203"/>
      <w:r>
        <w:lastRenderedPageBreak/>
        <w:t>S</w:t>
      </w:r>
      <w:r w:rsidR="009F7287">
        <w:t>hip</w:t>
      </w:r>
      <w:r w:rsidR="00C051AE">
        <w:t>s’</w:t>
      </w:r>
      <w:r w:rsidR="009F7287">
        <w:t xml:space="preserve"> </w:t>
      </w:r>
      <w:r>
        <w:t>R</w:t>
      </w:r>
      <w:r w:rsidR="009F7287">
        <w:t>outeing</w:t>
      </w:r>
      <w:bookmarkEnd w:id="172"/>
      <w:r w:rsidR="00C051AE">
        <w:t xml:space="preserve"> </w:t>
      </w:r>
    </w:p>
    <w:p w14:paraId="2CABAC0F" w14:textId="1F21BF2F" w:rsidR="009F7287" w:rsidRDefault="009F7287" w:rsidP="009F7287">
      <w:pPr>
        <w:pStyle w:val="a2"/>
      </w:pPr>
      <w:r>
        <w:t xml:space="preserve">As per </w:t>
      </w:r>
      <w:r w:rsidRPr="00F0762A">
        <w:rPr>
          <w:highlight w:val="cyan"/>
        </w:rPr>
        <w:t>SOLAS</w:t>
      </w:r>
      <w:r>
        <w:t xml:space="preserve"> Chapter V/10, </w:t>
      </w:r>
      <w:r w:rsidR="00C051AE">
        <w:t>S</w:t>
      </w:r>
      <w:r w:rsidRPr="00951E97">
        <w:t xml:space="preserve">hips' </w:t>
      </w:r>
      <w:r w:rsidR="00C051AE">
        <w:t>R</w:t>
      </w:r>
      <w:r w:rsidRPr="00951E97">
        <w:t xml:space="preserve">outeing </w:t>
      </w:r>
      <w:r w:rsidR="00C051AE">
        <w:t>s</w:t>
      </w:r>
      <w:r w:rsidRPr="00951E97">
        <w:t>ystems are recommended for use by, and may be made mandatory for, all ships, certain categories of ships or ships carrying certain cargoes, when adopted and implemented in accordance with the guidelines and criteria developed by the Organization.</w:t>
      </w:r>
    </w:p>
    <w:p w14:paraId="50F48B79" w14:textId="77777777" w:rsidR="009F7287" w:rsidRDefault="009F7287" w:rsidP="009F7287">
      <w:pPr>
        <w:pStyle w:val="a2"/>
      </w:pPr>
      <w:r>
        <w:t xml:space="preserve">SOLAS Chapter V/10 also states </w:t>
      </w:r>
      <w:r w:rsidRPr="00866E21">
        <w:t xml:space="preserve">Contracting Governments shall refer proposals for the adoption of ships' routeing systems to </w:t>
      </w:r>
      <w:r>
        <w:t xml:space="preserve">IMO, which will </w:t>
      </w:r>
      <w:r w:rsidRPr="00866E21">
        <w:t xml:space="preserve">disseminate relevant information </w:t>
      </w:r>
      <w:r>
        <w:t xml:space="preserve">on </w:t>
      </w:r>
      <w:r w:rsidRPr="00866E21">
        <w:t>any adopted ships' routeing systems.</w:t>
      </w:r>
    </w:p>
    <w:p w14:paraId="50977A7F" w14:textId="77777777" w:rsidR="009F7287" w:rsidRDefault="009F7287" w:rsidP="009F7287">
      <w:pPr>
        <w:pStyle w:val="a2"/>
      </w:pPr>
      <w:r w:rsidRPr="00F0762A">
        <w:rPr>
          <w:highlight w:val="cyan"/>
        </w:rPr>
        <w:t xml:space="preserve">IMO MSC/Circ. 1060 </w:t>
      </w:r>
      <w:r w:rsidRPr="00F0762A">
        <w:rPr>
          <w:i/>
          <w:iCs/>
          <w:highlight w:val="cyan"/>
        </w:rPr>
        <w:t>(Guidance note on the preparation of proposals on ships’ routeing systems and ship reporting systems for submission to the sub-committee on safety of navigation)</w:t>
      </w:r>
      <w:r>
        <w:t xml:space="preserve"> and </w:t>
      </w:r>
      <w:r w:rsidRPr="00F0762A">
        <w:rPr>
          <w:highlight w:val="cyan"/>
        </w:rPr>
        <w:t>MSC/Circ.1060 Add.1</w:t>
      </w:r>
      <w:r>
        <w:t xml:space="preserve"> are two IMO circulars that can help develop Member States develop submissions on ships’ routeing.  Such submissions need to be made to IMO’s Sub-Committee on Navigation, Communications and Search and Rescue (NCSR) for assessment and approval as per </w:t>
      </w:r>
      <w:r w:rsidRPr="00F0762A">
        <w:rPr>
          <w:highlight w:val="cyan"/>
        </w:rPr>
        <w:t>MSC.1-Circ.1608</w:t>
      </w:r>
      <w:r>
        <w:t xml:space="preserve">. </w:t>
      </w:r>
    </w:p>
    <w:p w14:paraId="08C9C192" w14:textId="2A0859B6" w:rsidR="00992AD4" w:rsidRDefault="007B14FC" w:rsidP="00992AD4">
      <w:pPr>
        <w:pStyle w:val="3"/>
      </w:pPr>
      <w:bookmarkStart w:id="173" w:name="_Toc182568204"/>
      <w:r>
        <w:t>S</w:t>
      </w:r>
      <w:r w:rsidR="009F7287">
        <w:t xml:space="preserve">hip </w:t>
      </w:r>
      <w:r>
        <w:t>R</w:t>
      </w:r>
      <w:r w:rsidR="009F7287">
        <w:t xml:space="preserve">eporting </w:t>
      </w:r>
      <w:r>
        <w:t>S</w:t>
      </w:r>
      <w:r w:rsidR="009F7287">
        <w:t>ystems</w:t>
      </w:r>
      <w:bookmarkEnd w:id="173"/>
    </w:p>
    <w:p w14:paraId="2BBBAC23" w14:textId="76D534A1" w:rsidR="009F7287" w:rsidRPr="00BD3873" w:rsidRDefault="009F7287" w:rsidP="00BD3873">
      <w:pPr>
        <w:pStyle w:val="a2"/>
      </w:pPr>
      <w:r w:rsidRPr="00BD3873">
        <w:t xml:space="preserve">Ship </w:t>
      </w:r>
      <w:r w:rsidR="00C051AE" w:rsidRPr="00BD3873">
        <w:t>R</w:t>
      </w:r>
      <w:r w:rsidRPr="00BD3873">
        <w:t xml:space="preserve">eporting </w:t>
      </w:r>
      <w:r w:rsidR="00C051AE" w:rsidRPr="00BD3873">
        <w:t>S</w:t>
      </w:r>
      <w:r w:rsidRPr="00BD3873">
        <w:t xml:space="preserve">ystems (SRS) are designed to provide coastal States with information on the presence of either all or specified categories of ships, within specific waters. </w:t>
      </w:r>
      <w:r w:rsidR="00C051AE" w:rsidRPr="00BD3873">
        <w:t>SRS aim to</w:t>
      </w:r>
      <w:r w:rsidRPr="00BD3873">
        <w:t xml:space="preserve"> enhance navigational safety and environmental protection and better respond in any developing </w:t>
      </w:r>
      <w:r w:rsidR="00C051AE" w:rsidRPr="00BD3873">
        <w:t>situation</w:t>
      </w:r>
      <w:r w:rsidRPr="00BD3873">
        <w:t xml:space="preserve">. </w:t>
      </w:r>
    </w:p>
    <w:p w14:paraId="59C77C80" w14:textId="77777777" w:rsidR="009F7287" w:rsidRPr="00BD3873" w:rsidRDefault="009F7287" w:rsidP="00BD3873">
      <w:pPr>
        <w:pStyle w:val="a2"/>
      </w:pPr>
      <w:r w:rsidRPr="00BD3873">
        <w:t xml:space="preserve">SRS can also be a risk mitigator when establishing offshore renewable energy infrastructure.  </w:t>
      </w:r>
    </w:p>
    <w:p w14:paraId="550026C5" w14:textId="77777777" w:rsidR="009F7287" w:rsidRPr="00BD3873" w:rsidRDefault="009F7287" w:rsidP="00BD3873">
      <w:pPr>
        <w:pStyle w:val="a2"/>
      </w:pPr>
      <w:r w:rsidRPr="00BD3873">
        <w:t>As per SOLAS Ch V/11, IMO is recognized as the only international body for developing guidelines, criteria and regulations on an international level for ship reporting systems.</w:t>
      </w:r>
    </w:p>
    <w:p w14:paraId="26405A5C" w14:textId="45F25B9B" w:rsidR="00737437" w:rsidDel="00701292" w:rsidRDefault="006937D8" w:rsidP="00992AD4">
      <w:pPr>
        <w:pStyle w:val="3"/>
        <w:rPr>
          <w:del w:id="174" w:author="Monica Sundklev" w:date="2025-04-03T14:01:00Z"/>
        </w:rPr>
      </w:pPr>
      <w:bookmarkStart w:id="175" w:name="_Toc182568205"/>
      <w:commentRangeStart w:id="176"/>
      <w:del w:id="177" w:author="Monica Sundklev" w:date="2025-04-03T14:01:00Z">
        <w:r w:rsidDel="00701292">
          <w:delText>Vessel Traffic Services</w:delText>
        </w:r>
        <w:bookmarkEnd w:id="175"/>
        <w:commentRangeEnd w:id="176"/>
        <w:r w:rsidR="00C406A5" w:rsidDel="00701292">
          <w:rPr>
            <w:rStyle w:val="af3"/>
            <w:rFonts w:asciiTheme="minorHAnsi" w:eastAsiaTheme="minorEastAsia" w:hAnsiTheme="minorHAnsi" w:cstheme="minorBidi"/>
            <w:b w:val="0"/>
            <w:bCs w:val="0"/>
            <w:smallCaps w:val="0"/>
            <w:color w:val="auto"/>
          </w:rPr>
          <w:commentReference w:id="176"/>
        </w:r>
      </w:del>
    </w:p>
    <w:p w14:paraId="34D48DA0" w14:textId="1D19CC5C" w:rsidR="006937D8" w:rsidDel="00701292" w:rsidRDefault="006937D8" w:rsidP="006937D8">
      <w:pPr>
        <w:pStyle w:val="a2"/>
        <w:rPr>
          <w:del w:id="178" w:author="Monica Sundklev" w:date="2025-04-03T14:01:00Z"/>
        </w:rPr>
      </w:pPr>
      <w:del w:id="179" w:author="Monica Sundklev" w:date="2025-04-03T14:01:00Z">
        <w:r w:rsidDel="00701292">
          <w:delText xml:space="preserve">As per SOLAS Ch V/12 contracting governments planning and implementing </w:delText>
        </w:r>
        <w:r w:rsidR="005E5DDE" w:rsidDel="00701292">
          <w:delText xml:space="preserve">VTS </w:delText>
        </w:r>
        <w:r w:rsidDel="00701292">
          <w:delText xml:space="preserve">shall, wherever possible, follow IMO guideline </w:delText>
        </w:r>
        <w:r w:rsidRPr="00A30574" w:rsidDel="00701292">
          <w:delText>(IMO Res</w:delText>
        </w:r>
      </w:del>
      <w:ins w:id="180" w:author="Monica Sundklev" w:date="2025-04-02T17:55:00Z">
        <w:del w:id="181" w:author="Monica Sundklev" w:date="2025-04-03T14:01:00Z">
          <w:r w:rsidR="002E56E7" w:rsidRPr="00A30574" w:rsidDel="00701292">
            <w:delText>olution</w:delText>
          </w:r>
        </w:del>
      </w:ins>
      <w:del w:id="182" w:author="Monica Sundklev" w:date="2025-04-03T14:01:00Z">
        <w:r w:rsidRPr="00A30574" w:rsidDel="00701292">
          <w:delText xml:space="preserve"> A.1158 (32))</w:delText>
        </w:r>
        <w:r w:rsidDel="00701292">
          <w:delText>. The use of VTS may only be made mandatory in sea area</w:delText>
        </w:r>
        <w:r w:rsidR="008D4B71" w:rsidDel="00701292">
          <w:delText>s</w:delText>
        </w:r>
        <w:r w:rsidDel="00701292">
          <w:delText xml:space="preserve"> within the territorial seas of a coastal s</w:delText>
        </w:r>
      </w:del>
      <w:ins w:id="183" w:author="Monica Sundklev" w:date="2025-04-02T17:55:00Z">
        <w:del w:id="184" w:author="Monica Sundklev" w:date="2025-04-03T14:01:00Z">
          <w:r w:rsidR="002E56E7" w:rsidDel="00701292">
            <w:delText>S</w:delText>
          </w:r>
        </w:del>
      </w:ins>
      <w:del w:id="185" w:author="Monica Sundklev" w:date="2025-04-03T14:01:00Z">
        <w:r w:rsidDel="00701292">
          <w:delText>tate.</w:delText>
        </w:r>
      </w:del>
    </w:p>
    <w:p w14:paraId="2FA84A62" w14:textId="45ED25BD" w:rsidR="000D36B6" w:rsidDel="00701292" w:rsidRDefault="000D36B6" w:rsidP="000D36B6">
      <w:pPr>
        <w:pStyle w:val="a2"/>
        <w:rPr>
          <w:ins w:id="186" w:author="Monica Sundklev" w:date="2025-04-03T13:52:00Z"/>
          <w:del w:id="187" w:author="Monica Sundklev" w:date="2025-04-03T14:01:00Z"/>
          <w:lang w:val="en-AU"/>
        </w:rPr>
      </w:pPr>
      <w:ins w:id="188" w:author="Monica Sundklev" w:date="2025-04-03T13:51:00Z">
        <w:del w:id="189" w:author="Monica Sundklev" w:date="2025-04-03T14:01:00Z">
          <w:r w:rsidRPr="009F4AB7" w:rsidDel="00701292">
            <w:rPr>
              <w:lang w:val="en-AU"/>
            </w:rPr>
            <w:delText>SOLAS regulation V/12 (Vessel Traffic Services)</w:delText>
          </w:r>
          <w:r w:rsidDel="00701292">
            <w:rPr>
              <w:lang w:val="en-AU"/>
            </w:rPr>
            <w:delText xml:space="preserve"> </w:delText>
          </w:r>
          <w:r w:rsidRPr="009F4AB7" w:rsidDel="00701292">
            <w:rPr>
              <w:lang w:val="en-AU"/>
            </w:rPr>
            <w:delText xml:space="preserve">recognizes VTS internationally </w:delText>
          </w:r>
        </w:del>
      </w:ins>
      <w:ins w:id="190" w:author="Monica Sundklev" w:date="2025-04-03T13:54:00Z">
        <w:del w:id="191" w:author="Monica Sundklev" w:date="2025-04-03T14:01:00Z">
          <w:r w:rsidR="006447A4" w:rsidDel="00701292">
            <w:rPr>
              <w:lang w:val="en-AU"/>
            </w:rPr>
            <w:delText xml:space="preserve">and </w:delText>
          </w:r>
        </w:del>
      </w:ins>
      <w:ins w:id="192" w:author="Monica Sundklev" w:date="2025-04-03T13:51:00Z">
        <w:del w:id="193" w:author="Monica Sundklev" w:date="2025-04-03T14:01:00Z">
          <w:r w:rsidDel="00701292">
            <w:rPr>
              <w:lang w:val="en-AU"/>
            </w:rPr>
            <w:delText xml:space="preserve">that </w:delText>
          </w:r>
        </w:del>
      </w:ins>
      <w:ins w:id="194" w:author="Monica Sundklev" w:date="2025-04-03T13:54:00Z">
        <w:del w:id="195" w:author="Monica Sundklev" w:date="2025-04-03T14:01:00Z">
          <w:r w:rsidR="006447A4" w:rsidDel="00701292">
            <w:rPr>
              <w:lang w:val="en-AU"/>
            </w:rPr>
            <w:delText xml:space="preserve">it </w:delText>
          </w:r>
        </w:del>
      </w:ins>
      <w:ins w:id="196" w:author="Monica Sundklev" w:date="2025-04-03T13:51:00Z">
        <w:del w:id="197" w:author="Monica Sundklev" w:date="2025-04-03T14:01:00Z">
          <w:r w:rsidDel="00701292">
            <w:rPr>
              <w:lang w:val="en-AU"/>
            </w:rPr>
            <w:delText xml:space="preserve">contributes </w:delText>
          </w:r>
          <w:r w:rsidRPr="009F4AB7" w:rsidDel="00701292">
            <w:rPr>
              <w:lang w:val="en-AU"/>
            </w:rPr>
            <w:delText>to safety</w:delText>
          </w:r>
          <w:r w:rsidDel="00701292">
            <w:rPr>
              <w:lang w:val="en-AU"/>
            </w:rPr>
            <w:delText xml:space="preserve"> </w:delText>
          </w:r>
          <w:r w:rsidRPr="009F4AB7" w:rsidDel="00701292">
            <w:rPr>
              <w:lang w:val="en-AU"/>
            </w:rPr>
            <w:delText>of life at sea, safety and efficiency of navigation</w:delText>
          </w:r>
          <w:r w:rsidDel="00701292">
            <w:rPr>
              <w:lang w:val="en-AU"/>
            </w:rPr>
            <w:delText xml:space="preserve"> </w:delText>
          </w:r>
          <w:r w:rsidRPr="009F4AB7" w:rsidDel="00701292">
            <w:rPr>
              <w:lang w:val="en-AU"/>
            </w:rPr>
            <w:delText>and protection of the marine environment, adjacent</w:delText>
          </w:r>
          <w:r w:rsidDel="00701292">
            <w:rPr>
              <w:lang w:val="en-AU"/>
            </w:rPr>
            <w:delText xml:space="preserve"> </w:delText>
          </w:r>
          <w:r w:rsidRPr="009F4AB7" w:rsidDel="00701292">
            <w:rPr>
              <w:lang w:val="en-AU"/>
            </w:rPr>
            <w:delText>shore areas, work sites and offshore installations</w:delText>
          </w:r>
          <w:r w:rsidDel="00701292">
            <w:rPr>
              <w:lang w:val="en-AU"/>
            </w:rPr>
            <w:delText xml:space="preserve"> </w:delText>
          </w:r>
          <w:r w:rsidRPr="009F4AB7" w:rsidDel="00701292">
            <w:rPr>
              <w:lang w:val="en-AU"/>
            </w:rPr>
            <w:delText>from possible adverse effects of maritime</w:delText>
          </w:r>
          <w:r w:rsidDel="00701292">
            <w:rPr>
              <w:lang w:val="en-AU"/>
            </w:rPr>
            <w:delText xml:space="preserve"> </w:delText>
          </w:r>
          <w:r w:rsidRPr="009F4AB7" w:rsidDel="00701292">
            <w:rPr>
              <w:lang w:val="en-AU"/>
            </w:rPr>
            <w:delText>traffic.</w:delText>
          </w:r>
        </w:del>
      </w:ins>
    </w:p>
    <w:p w14:paraId="1A3E7117" w14:textId="51A3E028" w:rsidR="006447A4" w:rsidDel="00701292" w:rsidRDefault="006447A4" w:rsidP="006447A4">
      <w:pPr>
        <w:pStyle w:val="a2"/>
        <w:rPr>
          <w:ins w:id="198" w:author="Monica Sundklev" w:date="2025-04-03T13:52:00Z"/>
          <w:del w:id="199" w:author="Monica Sundklev" w:date="2025-04-03T14:01:00Z"/>
        </w:rPr>
      </w:pPr>
      <w:ins w:id="200" w:author="Monica Sundklev" w:date="2025-04-03T13:52:00Z">
        <w:del w:id="201" w:author="Monica Sundklev" w:date="2025-04-03T14:01:00Z">
          <w:r w:rsidDel="00701292">
            <w:delText xml:space="preserve">Furthermore, </w:delText>
          </w:r>
          <w:r w:rsidRPr="006447A4" w:rsidDel="00701292">
            <w:rPr>
              <w:highlight w:val="cyan"/>
            </w:rPr>
            <w:delText>IMO Resolution A.1158(32)</w:delText>
          </w:r>
          <w:r w:rsidDel="00701292">
            <w:delText xml:space="preserve"> states that t</w:delText>
          </w:r>
          <w:r w:rsidRPr="009F4AB7" w:rsidDel="00701292">
            <w:delText>he establishment of VTS is dependent on national law and relevant international conventions, recognizing factors such as the volume of traffic, degree of risk, and geographical and environmental conditions.</w:delText>
          </w:r>
        </w:del>
      </w:ins>
    </w:p>
    <w:p w14:paraId="23601320" w14:textId="16DB4915" w:rsidR="006447A4" w:rsidRPr="006447A4" w:rsidDel="00701292" w:rsidRDefault="006447A4" w:rsidP="000D36B6">
      <w:pPr>
        <w:pStyle w:val="a2"/>
        <w:rPr>
          <w:ins w:id="202" w:author="Monica Sundklev" w:date="2025-04-03T13:51:00Z"/>
          <w:del w:id="203" w:author="Monica Sundklev" w:date="2025-04-03T14:01:00Z"/>
        </w:rPr>
      </w:pPr>
    </w:p>
    <w:p w14:paraId="1CD8EA1B" w14:textId="247A05CB" w:rsidR="009F4AB7" w:rsidDel="00701292" w:rsidRDefault="00A30574" w:rsidP="00737437">
      <w:pPr>
        <w:pStyle w:val="a2"/>
        <w:rPr>
          <w:ins w:id="204" w:author="Trainor, Neil" w:date="2025-04-03T16:01:00Z"/>
          <w:del w:id="205" w:author="Monica Sundklev" w:date="2025-04-03T14:01:00Z"/>
        </w:rPr>
      </w:pPr>
      <w:ins w:id="206" w:author="Monica Sundklev" w:date="2025-04-03T12:56:00Z">
        <w:del w:id="207" w:author="Monica Sundklev" w:date="2025-04-03T14:01:00Z">
          <w:r w:rsidDel="00701292">
            <w:delText xml:space="preserve">Further information on VTS as a possible measure when considering mitigation measures and the associated responsibilities is available in the </w:delText>
          </w:r>
        </w:del>
      </w:ins>
      <w:ins w:id="208" w:author="Monica Sundklev" w:date="2025-04-03T09:33:00Z">
        <w:del w:id="209" w:author="Monica Sundklev" w:date="2025-04-03T14:01:00Z">
          <w:r w:rsidR="00E64054" w:rsidDel="00701292">
            <w:delText xml:space="preserve">IALA recommendations and guidelines, see </w:delText>
          </w:r>
        </w:del>
      </w:ins>
      <w:ins w:id="210" w:author="Monica Sundklev" w:date="2025-04-03T12:55:00Z">
        <w:del w:id="211" w:author="Monica Sundklev" w:date="2025-04-03T14:01:00Z">
          <w:r w:rsidDel="00701292">
            <w:rPr>
              <w:highlight w:val="cyan"/>
            </w:rPr>
            <w:fldChar w:fldCharType="begin"/>
          </w:r>
          <w:r w:rsidDel="00701292">
            <w:rPr>
              <w:highlight w:val="cyan"/>
            </w:rPr>
            <w:delInstrText xml:space="preserve"> HYPERLINK "https://www.iala.int/product/m0002/" </w:delInstrText>
          </w:r>
          <w:r w:rsidDel="00701292">
            <w:rPr>
              <w:highlight w:val="cyan"/>
            </w:rPr>
          </w:r>
          <w:r w:rsidDel="00701292">
            <w:rPr>
              <w:highlight w:val="cyan"/>
            </w:rPr>
            <w:fldChar w:fldCharType="separate"/>
          </w:r>
          <w:r w:rsidR="009F4AB7" w:rsidRPr="00A30574" w:rsidDel="00701292">
            <w:rPr>
              <w:rStyle w:val="af"/>
              <w:highlight w:val="cyan"/>
            </w:rPr>
            <w:delText>VTS Manu</w:delText>
          </w:r>
          <w:r w:rsidR="00E64054" w:rsidRPr="00A30574" w:rsidDel="00701292">
            <w:rPr>
              <w:rStyle w:val="af"/>
              <w:highlight w:val="cyan"/>
            </w:rPr>
            <w:delText>a</w:delText>
          </w:r>
          <w:r w:rsidR="009F4AB7" w:rsidRPr="00A30574" w:rsidDel="00701292">
            <w:rPr>
              <w:rStyle w:val="af"/>
              <w:highlight w:val="cyan"/>
            </w:rPr>
            <w:delText>l</w:delText>
          </w:r>
          <w:r w:rsidDel="00701292">
            <w:rPr>
              <w:highlight w:val="cyan"/>
            </w:rPr>
            <w:fldChar w:fldCharType="end"/>
          </w:r>
        </w:del>
      </w:ins>
      <w:ins w:id="212" w:author="Trainor, Neil" w:date="2025-04-03T16:02:00Z">
        <w:del w:id="213" w:author="Monica Sundklev" w:date="2025-04-03T14:01:00Z">
          <w:r w:rsidR="009F4AB7" w:rsidRPr="004B2026" w:rsidDel="00701292">
            <w:delText>.</w:delText>
          </w:r>
        </w:del>
      </w:ins>
    </w:p>
    <w:p w14:paraId="68171457" w14:textId="0928DB92" w:rsidR="00737437" w:rsidDel="009F4AB7" w:rsidRDefault="005514C0" w:rsidP="00737437">
      <w:pPr>
        <w:pStyle w:val="a2"/>
        <w:rPr>
          <w:ins w:id="214" w:author="Trevor Harris" w:date="2025-04-02T12:26:00Z"/>
          <w:del w:id="215" w:author="Trainor, Neil" w:date="2025-04-03T16:03:00Z"/>
          <w:lang w:val="en-US"/>
        </w:rPr>
      </w:pPr>
      <w:del w:id="216" w:author="Trainor, Neil" w:date="2025-04-03T16:03:00Z">
        <w:r w:rsidDel="009F4AB7">
          <w:delText>VTS</w:delText>
        </w:r>
        <w:r w:rsidR="005E5DDE" w:rsidDel="009F4AB7">
          <w:delText xml:space="preserve"> should have the capability to interact with vessel traffic and respond to developing situations within a VTS area to improve the safety of navigation. </w:delText>
        </w:r>
        <w:r w:rsidR="004B5E6D" w:rsidDel="009F4AB7">
          <w:delText>Therefore</w:delText>
        </w:r>
        <w:r w:rsidR="00BC54E0" w:rsidDel="009F4AB7">
          <w:delText>,</w:delText>
        </w:r>
        <w:r w:rsidR="004B5E6D" w:rsidDel="009F4AB7">
          <w:delText xml:space="preserve"> </w:delText>
        </w:r>
        <w:r w:rsidR="005E5DDE" w:rsidDel="009F4AB7">
          <w:delText xml:space="preserve">VTS </w:delText>
        </w:r>
        <w:r w:rsidR="005E5DDE" w:rsidDel="009F4AB7">
          <w:rPr>
            <w:lang w:val="en-US"/>
          </w:rPr>
          <w:delText xml:space="preserve">could be considered </w:delText>
        </w:r>
        <w:r w:rsidR="00B72B0A" w:rsidDel="009F4AB7">
          <w:rPr>
            <w:lang w:val="en-US"/>
          </w:rPr>
          <w:delText>a risk mitigation</w:delText>
        </w:r>
        <w:r w:rsidR="00737437" w:rsidDel="009F4AB7">
          <w:rPr>
            <w:lang w:val="en-US"/>
          </w:rPr>
          <w:delText xml:space="preserve"> measure</w:delText>
        </w:r>
        <w:r w:rsidR="005E5DDE" w:rsidDel="009F4AB7">
          <w:rPr>
            <w:lang w:val="en-US"/>
          </w:rPr>
          <w:delText xml:space="preserve"> for OREI</w:delText>
        </w:r>
        <w:r w:rsidR="00737437" w:rsidDel="009F4AB7">
          <w:rPr>
            <w:lang w:val="en-US"/>
          </w:rPr>
          <w:delText>.</w:delText>
        </w:r>
        <w:r w:rsidR="006937D8" w:rsidDel="009F4AB7">
          <w:rPr>
            <w:lang w:val="en-US"/>
          </w:rPr>
          <w:delText xml:space="preserve"> </w:delText>
        </w:r>
      </w:del>
    </w:p>
    <w:p w14:paraId="5BDF0FB3" w14:textId="2671F89E" w:rsidR="00D81AA3" w:rsidDel="009F4AB7" w:rsidRDefault="00D81AA3" w:rsidP="00737437">
      <w:pPr>
        <w:pStyle w:val="a2"/>
        <w:rPr>
          <w:del w:id="217" w:author="Trainor, Neil" w:date="2025-04-03T16:03:00Z"/>
          <w:lang w:val="en-US"/>
        </w:rPr>
      </w:pPr>
      <w:ins w:id="218" w:author="Trevor Harris" w:date="2025-04-02T12:26:00Z">
        <w:del w:id="219" w:author="Trainor, Neil" w:date="2025-04-03T16:03:00Z">
          <w:r w:rsidRPr="00C406A5" w:rsidDel="009F4AB7">
            <w:rPr>
              <w:highlight w:val="yellow"/>
              <w:lang w:val="en-US"/>
            </w:rPr>
            <w:delText xml:space="preserve">When considering </w:delText>
          </w:r>
        </w:del>
      </w:ins>
      <w:ins w:id="220" w:author="Monica Sundklev" w:date="2025-04-02T18:11:00Z">
        <w:del w:id="221" w:author="Trainor, Neil" w:date="2025-04-03T16:03:00Z">
          <w:r w:rsidR="00C406A5" w:rsidDel="009F4AB7">
            <w:rPr>
              <w:highlight w:val="yellow"/>
              <w:lang w:val="en-US"/>
            </w:rPr>
            <w:delText xml:space="preserve">establishing </w:delText>
          </w:r>
        </w:del>
      </w:ins>
      <w:ins w:id="222" w:author="Trevor Harris" w:date="2025-04-02T12:26:00Z">
        <w:del w:id="223" w:author="Trainor, Neil" w:date="2025-04-03T16:03:00Z">
          <w:r w:rsidRPr="00C406A5" w:rsidDel="009F4AB7">
            <w:rPr>
              <w:highlight w:val="yellow"/>
              <w:lang w:val="en-US"/>
            </w:rPr>
            <w:delText xml:space="preserve">the use of </w:delText>
          </w:r>
        </w:del>
      </w:ins>
      <w:ins w:id="224" w:author="Monica Sundklev" w:date="2025-04-02T18:11:00Z">
        <w:del w:id="225" w:author="Trainor, Neil" w:date="2025-04-03T16:03:00Z">
          <w:r w:rsidR="00C406A5" w:rsidDel="009F4AB7">
            <w:rPr>
              <w:highlight w:val="yellow"/>
              <w:lang w:val="en-US"/>
            </w:rPr>
            <w:delText xml:space="preserve">a </w:delText>
          </w:r>
        </w:del>
      </w:ins>
      <w:ins w:id="226" w:author="Trevor Harris" w:date="2025-04-02T12:26:00Z">
        <w:del w:id="227" w:author="Trainor, Neil" w:date="2025-04-03T16:03:00Z">
          <w:r w:rsidRPr="00C406A5" w:rsidDel="009F4AB7">
            <w:rPr>
              <w:highlight w:val="yellow"/>
              <w:lang w:val="en-US"/>
            </w:rPr>
            <w:delText xml:space="preserve">VTS </w:delText>
          </w:r>
        </w:del>
      </w:ins>
      <w:ins w:id="228" w:author="Monica Sundklev" w:date="2025-04-02T18:11:00Z">
        <w:del w:id="229" w:author="Trainor, Neil" w:date="2025-04-03T16:03:00Z">
          <w:r w:rsidR="00C406A5" w:rsidDel="009F4AB7">
            <w:rPr>
              <w:highlight w:val="yellow"/>
              <w:lang w:val="en-US"/>
            </w:rPr>
            <w:delText xml:space="preserve">area </w:delText>
          </w:r>
        </w:del>
      </w:ins>
      <w:ins w:id="230" w:author="Monica Sundklev" w:date="2025-04-02T18:12:00Z">
        <w:del w:id="231" w:author="Trainor, Neil" w:date="2025-04-03T16:03:00Z">
          <w:r w:rsidR="00C406A5" w:rsidDel="009F4AB7">
            <w:rPr>
              <w:highlight w:val="yellow"/>
              <w:lang w:val="en-US"/>
            </w:rPr>
            <w:delText xml:space="preserve">around or </w:delText>
          </w:r>
        </w:del>
      </w:ins>
      <w:ins w:id="232" w:author="Monica Sundklev" w:date="2025-04-02T18:11:00Z">
        <w:del w:id="233" w:author="Trainor, Neil" w:date="2025-04-03T16:03:00Z">
          <w:r w:rsidR="00C406A5" w:rsidDel="009F4AB7">
            <w:rPr>
              <w:highlight w:val="yellow"/>
              <w:lang w:val="en-US"/>
            </w:rPr>
            <w:delText xml:space="preserve">in </w:delText>
          </w:r>
        </w:del>
      </w:ins>
      <w:ins w:id="234" w:author="Monica Sundklev" w:date="2025-04-02T18:12:00Z">
        <w:del w:id="235" w:author="Trainor, Neil" w:date="2025-04-03T16:03:00Z">
          <w:r w:rsidR="00C406A5" w:rsidDel="009F4AB7">
            <w:rPr>
              <w:highlight w:val="yellow"/>
              <w:lang w:val="en-US"/>
            </w:rPr>
            <w:delText>the vicinity of an OREI,</w:delText>
          </w:r>
        </w:del>
      </w:ins>
      <w:ins w:id="236" w:author="Monica Sundklev" w:date="2025-04-02T18:14:00Z">
        <w:del w:id="237" w:author="Trainor, Neil" w:date="2025-04-03T16:03:00Z">
          <w:r w:rsidR="00C406A5" w:rsidDel="009F4AB7">
            <w:rPr>
              <w:highlight w:val="yellow"/>
              <w:lang w:val="en-US"/>
            </w:rPr>
            <w:delText xml:space="preserve"> the competent authority for VTS should be contacted and</w:delText>
          </w:r>
        </w:del>
      </w:ins>
      <w:ins w:id="238" w:author="Monica Sundklev" w:date="2025-04-02T18:12:00Z">
        <w:del w:id="239" w:author="Trainor, Neil" w:date="2025-04-03T16:03:00Z">
          <w:r w:rsidR="00C406A5" w:rsidDel="009F4AB7">
            <w:rPr>
              <w:highlight w:val="yellow"/>
              <w:lang w:val="en-US"/>
            </w:rPr>
            <w:delText xml:space="preserve"> </w:delText>
          </w:r>
        </w:del>
      </w:ins>
      <w:ins w:id="240" w:author="Trevor Harris" w:date="2025-04-02T12:26:00Z">
        <w:del w:id="241" w:author="Trainor, Neil" w:date="2025-04-03T16:03:00Z">
          <w:r w:rsidRPr="00C406A5" w:rsidDel="009F4AB7">
            <w:rPr>
              <w:highlight w:val="yellow"/>
              <w:lang w:val="en-US"/>
            </w:rPr>
            <w:delText xml:space="preserve">IALA Recommendations and Guidelines should be </w:delText>
          </w:r>
        </w:del>
      </w:ins>
      <w:ins w:id="242" w:author="Monica Sundklev" w:date="2025-04-02T18:15:00Z">
        <w:del w:id="243" w:author="Trainor, Neil" w:date="2025-04-03T16:03:00Z">
          <w:r w:rsidR="00C406A5" w:rsidDel="009F4AB7">
            <w:rPr>
              <w:highlight w:val="yellow"/>
              <w:lang w:val="en-US"/>
            </w:rPr>
            <w:delText>taken into account</w:delText>
          </w:r>
        </w:del>
      </w:ins>
      <w:ins w:id="244" w:author="Trevor Harris" w:date="2025-04-02T12:26:00Z">
        <w:del w:id="245" w:author="Trainor, Neil" w:date="2025-04-03T16:03:00Z">
          <w:r w:rsidRPr="00D81AA3" w:rsidDel="009F4AB7">
            <w:rPr>
              <w:highlight w:val="yellow"/>
              <w:lang w:val="en-US"/>
              <w:rPrChange w:id="246" w:author="Trevor Harris" w:date="2025-04-02T12:26:00Z">
                <w:rPr>
                  <w:lang w:val="en-US"/>
                </w:rPr>
              </w:rPrChange>
            </w:rPr>
            <w:delText>consulted</w:delText>
          </w:r>
        </w:del>
      </w:ins>
      <w:ins w:id="247" w:author="Monica Sundklev" w:date="2025-04-02T18:14:00Z">
        <w:del w:id="248" w:author="Trainor, Neil" w:date="2025-04-03T16:03:00Z">
          <w:r w:rsidR="00C406A5" w:rsidDel="009F4AB7">
            <w:rPr>
              <w:highlight w:val="yellow"/>
              <w:lang w:val="en-US"/>
            </w:rPr>
            <w:delText>t</w:delText>
          </w:r>
        </w:del>
      </w:ins>
      <w:ins w:id="249" w:author="Trevor Harris" w:date="2025-04-02T12:26:00Z">
        <w:del w:id="250" w:author="Trainor, Neil" w:date="2025-04-03T16:03:00Z">
          <w:r w:rsidRPr="00C406A5" w:rsidDel="009F4AB7">
            <w:rPr>
              <w:highlight w:val="yellow"/>
              <w:lang w:val="en-US"/>
            </w:rPr>
            <w:delText>.</w:delText>
          </w:r>
        </w:del>
      </w:ins>
    </w:p>
    <w:p w14:paraId="50AC7AA0" w14:textId="195D2AD1" w:rsidR="0027546A" w:rsidRDefault="007B14FC" w:rsidP="00992AD4">
      <w:pPr>
        <w:pStyle w:val="3"/>
      </w:pPr>
      <w:bookmarkStart w:id="251" w:name="_Toc182568206"/>
      <w:r>
        <w:t>S</w:t>
      </w:r>
      <w:r w:rsidR="0027546A">
        <w:t xml:space="preserve">afety and </w:t>
      </w:r>
      <w:r>
        <w:t>C</w:t>
      </w:r>
      <w:r w:rsidR="0027546A">
        <w:t xml:space="preserve">autionary </w:t>
      </w:r>
      <w:r>
        <w:t>Z</w:t>
      </w:r>
      <w:r w:rsidR="0027546A">
        <w:t>ones</w:t>
      </w:r>
      <w:bookmarkEnd w:id="251"/>
    </w:p>
    <w:p w14:paraId="51F0584D" w14:textId="77777777" w:rsidR="0027546A" w:rsidRPr="00CF567D" w:rsidRDefault="0027546A" w:rsidP="0027546A">
      <w:pPr>
        <w:pStyle w:val="a2"/>
        <w:rPr>
          <w:b/>
          <w:bCs/>
        </w:rPr>
      </w:pPr>
      <w:r w:rsidRPr="00CF567D">
        <w:rPr>
          <w:b/>
          <w:bCs/>
        </w:rPr>
        <w:t xml:space="preserve">Safety Zones </w:t>
      </w:r>
    </w:p>
    <w:p w14:paraId="0C785645" w14:textId="3B3C343E" w:rsidR="0027546A" w:rsidRPr="00C0104F" w:rsidRDefault="0027546A" w:rsidP="0027546A">
      <w:pPr>
        <w:pStyle w:val="a2"/>
      </w:pPr>
      <w:r w:rsidRPr="00C0104F">
        <w:t xml:space="preserve">Under </w:t>
      </w:r>
      <w:r w:rsidRPr="002E56E7">
        <w:rPr>
          <w:highlight w:val="cyan"/>
        </w:rPr>
        <w:t>the United Nations Convention on the Law of the Sea 1982</w:t>
      </w:r>
      <w:r w:rsidRPr="00C0104F">
        <w:t xml:space="preserve">, coastal states have exclusive rights over artificial islands and structures in their exclusive economic zones (EEZ). These constructions can </w:t>
      </w:r>
      <w:r>
        <w:t xml:space="preserve">provide </w:t>
      </w:r>
      <w:r w:rsidRPr="00C0104F">
        <w:t xml:space="preserve">economic </w:t>
      </w:r>
      <w:r>
        <w:t>benefits.</w:t>
      </w:r>
      <w:r w:rsidR="00847A7C">
        <w:t xml:space="preserve"> </w:t>
      </w:r>
      <w:r>
        <w:t xml:space="preserve">However, </w:t>
      </w:r>
      <w:r w:rsidR="00847A7C">
        <w:t>they</w:t>
      </w:r>
      <w:r w:rsidRPr="00C0104F">
        <w:t xml:space="preserve"> must not hinder </w:t>
      </w:r>
      <w:r>
        <w:t xml:space="preserve">safe </w:t>
      </w:r>
      <w:r w:rsidRPr="00C0104F">
        <w:t>navigation or harm the environment. The coastal state has full jurisdiction over these structures, including customs, fiscal, health, safety, and immigration regulations.</w:t>
      </w:r>
    </w:p>
    <w:p w14:paraId="7F9255CD" w14:textId="0FACF14A" w:rsidR="0027546A" w:rsidRDefault="0027546A" w:rsidP="0027546A">
      <w:pPr>
        <w:pStyle w:val="a2"/>
      </w:pPr>
      <w:r w:rsidRPr="00C0104F">
        <w:t>Coastal states can establish safety zones around these installations</w:t>
      </w:r>
      <w:r w:rsidR="00847A7C">
        <w:t xml:space="preserve"> </w:t>
      </w:r>
      <w:r>
        <w:t xml:space="preserve">to ensure </w:t>
      </w:r>
      <w:r w:rsidRPr="00C0104F">
        <w:t>navigation</w:t>
      </w:r>
      <w:r w:rsidR="00847A7C">
        <w:t>al</w:t>
      </w:r>
      <w:r w:rsidRPr="00C0104F">
        <w:t xml:space="preserve"> safety. Ships must </w:t>
      </w:r>
      <w:r>
        <w:t xml:space="preserve">have due regard for </w:t>
      </w:r>
      <w:r w:rsidRPr="00C0104F">
        <w:t xml:space="preserve">these zones and international navigation </w:t>
      </w:r>
      <w:r>
        <w:t>practices</w:t>
      </w:r>
      <w:r w:rsidRPr="00C0104F">
        <w:t>. It's important to note that these structures do not create territorial seas, EEZs, or affect their boundaries.</w:t>
      </w:r>
    </w:p>
    <w:p w14:paraId="31F88670" w14:textId="098C452C" w:rsidR="003A07E2" w:rsidRPr="00C0104F" w:rsidRDefault="003A07E2" w:rsidP="0027546A">
      <w:pPr>
        <w:pStyle w:val="a2"/>
      </w:pPr>
      <w:r>
        <w:t>Within these safety zones navigation can be prohibited for all or certain types of vessel.</w:t>
      </w:r>
    </w:p>
    <w:p w14:paraId="2BF29747" w14:textId="77777777" w:rsidR="0027546A" w:rsidRDefault="0027546A" w:rsidP="0027546A">
      <w:pPr>
        <w:pStyle w:val="a2"/>
        <w:rPr>
          <w:b/>
          <w:bCs/>
        </w:rPr>
      </w:pPr>
      <w:r>
        <w:rPr>
          <w:b/>
          <w:bCs/>
        </w:rPr>
        <w:t>Cautionary Areas</w:t>
      </w:r>
      <w:r w:rsidRPr="0045594E">
        <w:rPr>
          <w:b/>
          <w:bCs/>
        </w:rPr>
        <w:t xml:space="preserve"> </w:t>
      </w:r>
      <w:r>
        <w:rPr>
          <w:b/>
          <w:bCs/>
        </w:rPr>
        <w:t xml:space="preserve">/ Extended Safety Zone </w:t>
      </w:r>
    </w:p>
    <w:p w14:paraId="14A257BC" w14:textId="0B12015C" w:rsidR="0027546A" w:rsidRDefault="0027546A" w:rsidP="0027546A">
      <w:pPr>
        <w:pStyle w:val="a2"/>
      </w:pPr>
      <w:r w:rsidRPr="00D9233B">
        <w:t>Cautionary Area</w:t>
      </w:r>
      <w:r>
        <w:t xml:space="preserve">s / Extended Safety Zones designated by </w:t>
      </w:r>
      <w:del w:id="252" w:author="Monica Sundklev" w:date="2025-04-03T12:59:00Z">
        <w:r w:rsidRPr="004B2026" w:rsidDel="005B56AB">
          <w:rPr>
            <w:highlight w:val="lightGray"/>
          </w:rPr>
          <w:delText xml:space="preserve">national </w:delText>
        </w:r>
      </w:del>
      <w:ins w:id="253" w:author="Monica Sundklev" w:date="2025-04-03T12:59:00Z">
        <w:r w:rsidR="005B56AB">
          <w:rPr>
            <w:highlight w:val="lightGray"/>
          </w:rPr>
          <w:t xml:space="preserve">relevant maritime </w:t>
        </w:r>
      </w:ins>
      <w:r w:rsidRPr="004B2026">
        <w:rPr>
          <w:highlight w:val="lightGray"/>
        </w:rPr>
        <w:t>authorities</w:t>
      </w:r>
      <w:r>
        <w:t xml:space="preserve"> can be </w:t>
      </w:r>
      <w:r w:rsidRPr="00D9233B">
        <w:t>an integral part of</w:t>
      </w:r>
      <w:r>
        <w:t xml:space="preserve"> the developments </w:t>
      </w:r>
      <w:r w:rsidRPr="00D9233B">
        <w:t xml:space="preserve">safety management systems. </w:t>
      </w:r>
    </w:p>
    <w:p w14:paraId="330C9214" w14:textId="6CE24816" w:rsidR="0027546A" w:rsidRDefault="0027546A" w:rsidP="0027546A">
      <w:pPr>
        <w:pStyle w:val="a2"/>
      </w:pPr>
      <w:r>
        <w:t>An example of these areas</w:t>
      </w:r>
      <w:r w:rsidRPr="00D9233B">
        <w:t xml:space="preserve"> extending </w:t>
      </w:r>
      <w:r w:rsidR="00BC54E0">
        <w:t>around a windfarm and the associated cable corridor in Portugal is shown below.</w:t>
      </w:r>
    </w:p>
    <w:p w14:paraId="68ED10BA" w14:textId="77777777" w:rsidR="004D5917" w:rsidRDefault="0027546A" w:rsidP="00C406A5">
      <w:pPr>
        <w:pStyle w:val="a2"/>
        <w:keepNext/>
        <w:jc w:val="center"/>
      </w:pPr>
      <w:r>
        <w:rPr>
          <w:b/>
          <w:bCs/>
          <w:noProof/>
          <w:lang w:val="sv-SE" w:eastAsia="sv-SE"/>
        </w:rPr>
        <w:lastRenderedPageBreak/>
        <w:drawing>
          <wp:inline distT="0" distB="0" distL="0" distR="0" wp14:anchorId="2C0FD81B" wp14:editId="168FA43F">
            <wp:extent cx="6435436" cy="3049359"/>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479507" cy="3070242"/>
                    </a:xfrm>
                    <a:prstGeom prst="rect">
                      <a:avLst/>
                    </a:prstGeom>
                  </pic:spPr>
                </pic:pic>
              </a:graphicData>
            </a:graphic>
          </wp:inline>
        </w:drawing>
      </w:r>
    </w:p>
    <w:p w14:paraId="044CC763" w14:textId="70E325C0" w:rsidR="0027546A" w:rsidRPr="00BD3873" w:rsidRDefault="004D5917" w:rsidP="004502EA">
      <w:pPr>
        <w:pStyle w:val="af1"/>
        <w:jc w:val="center"/>
        <w:rPr>
          <w:b w:val="0"/>
          <w:bCs w:val="0"/>
          <w:u w:val="none"/>
        </w:rPr>
      </w:pPr>
      <w:bookmarkStart w:id="254" w:name="_Toc182151512"/>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1</w:t>
      </w:r>
      <w:r w:rsidRPr="00BD3873">
        <w:rPr>
          <w:b w:val="0"/>
          <w:bCs w:val="0"/>
          <w:u w:val="none"/>
        </w:rPr>
        <w:fldChar w:fldCharType="end"/>
      </w:r>
      <w:r w:rsidRPr="00BD3873">
        <w:rPr>
          <w:b w:val="0"/>
          <w:bCs w:val="0"/>
          <w:u w:val="none"/>
        </w:rPr>
        <w:t xml:space="preserve"> Example of Charted Safety Zone from </w:t>
      </w:r>
      <w:r w:rsidR="00BC54E0" w:rsidRPr="00BD3873">
        <w:rPr>
          <w:b w:val="0"/>
          <w:bCs w:val="0"/>
          <w:u w:val="none"/>
        </w:rPr>
        <w:t>Portugal</w:t>
      </w:r>
      <w:bookmarkEnd w:id="254"/>
    </w:p>
    <w:p w14:paraId="7AEBF39E" w14:textId="77777777" w:rsidR="00B16B6A" w:rsidRDefault="00B16B6A" w:rsidP="0027546A">
      <w:pPr>
        <w:pStyle w:val="a2"/>
        <w:ind w:left="720"/>
        <w:jc w:val="center"/>
      </w:pPr>
    </w:p>
    <w:p w14:paraId="1BFF50EE" w14:textId="07560D93" w:rsidR="0027546A" w:rsidRDefault="0027546A" w:rsidP="0027546A">
      <w:pPr>
        <w:pStyle w:val="a2"/>
      </w:pPr>
      <w:r>
        <w:t>Rules can be made for navigating within and in the proximity of such areas.</w:t>
      </w:r>
    </w:p>
    <w:p w14:paraId="34DB6607" w14:textId="091AA564" w:rsidR="003A07E2" w:rsidRDefault="003A07E2" w:rsidP="0027546A">
      <w:pPr>
        <w:pStyle w:val="a2"/>
        <w:rPr>
          <w:b/>
          <w:bCs/>
        </w:rPr>
      </w:pPr>
      <w:r>
        <w:rPr>
          <w:b/>
          <w:bCs/>
        </w:rPr>
        <w:t>Areas To Be Avoided</w:t>
      </w:r>
    </w:p>
    <w:p w14:paraId="2E19FC95" w14:textId="08E58212" w:rsidR="003A07E2" w:rsidRDefault="003A07E2" w:rsidP="0027546A">
      <w:pPr>
        <w:pStyle w:val="a2"/>
      </w:pPr>
      <w:r>
        <w:t>An Area To Be Avoided is a routeing measure comprising an area within defined limits in which either navigation is particularly hazardous or it is exceptionally important to avoid casualties and which should be avoided by all ships, or certain classes of ship.</w:t>
      </w:r>
    </w:p>
    <w:p w14:paraId="7700F2B7" w14:textId="46A11D6D" w:rsidR="003A07E2" w:rsidRDefault="003A07E2" w:rsidP="0027546A">
      <w:pPr>
        <w:pStyle w:val="a2"/>
      </w:pPr>
      <w:del w:id="255" w:author="Monica Sundklev" w:date="2025-04-03T13:02:00Z">
        <w:r w:rsidRPr="00373FFD" w:rsidDel="00373FFD">
          <w:rPr>
            <w:highlight w:val="lightGray"/>
          </w:rPr>
          <w:delText xml:space="preserve">National Competent </w:delText>
        </w:r>
      </w:del>
      <w:ins w:id="256" w:author="Monica Sundklev" w:date="2025-04-03T13:02:00Z">
        <w:r w:rsidR="00373FFD">
          <w:rPr>
            <w:highlight w:val="lightGray"/>
          </w:rPr>
          <w:t xml:space="preserve">Relevant maritime </w:t>
        </w:r>
      </w:ins>
      <w:del w:id="257" w:author="Monica Sundklev" w:date="2025-04-03T13:03:00Z">
        <w:r w:rsidRPr="00373FFD" w:rsidDel="00373FFD">
          <w:rPr>
            <w:highlight w:val="lightGray"/>
          </w:rPr>
          <w:delText>A</w:delText>
        </w:r>
      </w:del>
      <w:ins w:id="258" w:author="Monica Sundklev" w:date="2025-04-03T13:03:00Z">
        <w:r w:rsidR="00373FFD">
          <w:rPr>
            <w:highlight w:val="lightGray"/>
          </w:rPr>
          <w:t>a</w:t>
        </w:r>
      </w:ins>
      <w:r w:rsidRPr="00373FFD">
        <w:rPr>
          <w:highlight w:val="lightGray"/>
        </w:rPr>
        <w:t>uthorities</w:t>
      </w:r>
      <w:r>
        <w:t xml:space="preserve"> could consider establishing Areas to Be Avoided in or around OREI based on the results of any risk assessment conducted as a potential risk mitigator.</w:t>
      </w:r>
      <w:r w:rsidR="007B7CC5">
        <w:t xml:space="preserve"> </w:t>
      </w:r>
      <w:r w:rsidR="00847A7C">
        <w:t>Restrictions can be applied to navigating within such areas.</w:t>
      </w:r>
    </w:p>
    <w:p w14:paraId="6E66B793" w14:textId="77777777" w:rsidR="004D5917" w:rsidRDefault="00170F36" w:rsidP="004502EA">
      <w:pPr>
        <w:pStyle w:val="a2"/>
        <w:keepNext/>
        <w:jc w:val="center"/>
      </w:pPr>
      <w:r>
        <w:rPr>
          <w:noProof/>
          <w:lang w:val="sv-SE" w:eastAsia="sv-SE"/>
        </w:rPr>
        <w:drawing>
          <wp:inline distT="0" distB="0" distL="0" distR="0" wp14:anchorId="39421A08" wp14:editId="5C93361B">
            <wp:extent cx="5484291" cy="3362050"/>
            <wp:effectExtent l="0" t="0" r="2540" b="0"/>
            <wp:docPr id="126123914" name="Picture 1" descr="A close-up of a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23914" name="Picture 1" descr="A close-up of a ma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496279" cy="3369399"/>
                    </a:xfrm>
                    <a:prstGeom prst="rect">
                      <a:avLst/>
                    </a:prstGeom>
                  </pic:spPr>
                </pic:pic>
              </a:graphicData>
            </a:graphic>
          </wp:inline>
        </w:drawing>
      </w:r>
    </w:p>
    <w:p w14:paraId="77F4A89E" w14:textId="27944720" w:rsidR="00170F36" w:rsidRPr="00BD3873" w:rsidRDefault="004D5917" w:rsidP="004502EA">
      <w:pPr>
        <w:pStyle w:val="af1"/>
        <w:jc w:val="center"/>
        <w:rPr>
          <w:b w:val="0"/>
          <w:bCs w:val="0"/>
          <w:u w:val="none"/>
        </w:rPr>
      </w:pPr>
      <w:bookmarkStart w:id="259" w:name="_Toc182151513"/>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2</w:t>
      </w:r>
      <w:r w:rsidRPr="00BD3873">
        <w:rPr>
          <w:b w:val="0"/>
          <w:bCs w:val="0"/>
          <w:u w:val="none"/>
        </w:rPr>
        <w:fldChar w:fldCharType="end"/>
      </w:r>
      <w:r w:rsidRPr="00BD3873">
        <w:rPr>
          <w:b w:val="0"/>
          <w:bCs w:val="0"/>
          <w:u w:val="none"/>
        </w:rPr>
        <w:t xml:space="preserve"> Example of Area to Be Avoided at Netherlands OREI shown on UKHO Chart</w:t>
      </w:r>
      <w:bookmarkEnd w:id="259"/>
    </w:p>
    <w:p w14:paraId="54CEACDD" w14:textId="3EAB28DA" w:rsidR="00992AD4" w:rsidRDefault="007B14FC" w:rsidP="00992AD4">
      <w:pPr>
        <w:pStyle w:val="3"/>
      </w:pPr>
      <w:bookmarkStart w:id="260" w:name="_Toc182568207"/>
      <w:r>
        <w:lastRenderedPageBreak/>
        <w:t>S</w:t>
      </w:r>
      <w:r w:rsidR="00992AD4">
        <w:t xml:space="preserve">afety </w:t>
      </w:r>
      <w:r>
        <w:t>D</w:t>
      </w:r>
      <w:r w:rsidR="00992AD4">
        <w:t>istances</w:t>
      </w:r>
      <w:bookmarkEnd w:id="260"/>
    </w:p>
    <w:p w14:paraId="02B16133" w14:textId="1D0C9717" w:rsidR="0027546A" w:rsidRDefault="0027546A" w:rsidP="0027546A">
      <w:pPr>
        <w:pStyle w:val="a2"/>
      </w:pPr>
      <w:r w:rsidRPr="00D9233B">
        <w:t xml:space="preserve">Mariners </w:t>
      </w:r>
      <w:r>
        <w:t xml:space="preserve">must be </w:t>
      </w:r>
      <w:r w:rsidRPr="00D9233B">
        <w:t>advised to exercise caution</w:t>
      </w:r>
      <w:r>
        <w:t xml:space="preserve"> </w:t>
      </w:r>
      <w:r w:rsidRPr="00D9233B">
        <w:t xml:space="preserve">and allow </w:t>
      </w:r>
      <w:r w:rsidR="00E56E87">
        <w:t>a</w:t>
      </w:r>
      <w:r w:rsidRPr="00D9233B">
        <w:t xml:space="preserve"> safe distance when</w:t>
      </w:r>
      <w:r>
        <w:t xml:space="preserve"> </w:t>
      </w:r>
      <w:r w:rsidRPr="00D9233B">
        <w:t xml:space="preserve">navigating in close proximity </w:t>
      </w:r>
      <w:r>
        <w:t>to and within OREI</w:t>
      </w:r>
      <w:r w:rsidRPr="00D9233B">
        <w:t xml:space="preserve">. </w:t>
      </w:r>
    </w:p>
    <w:p w14:paraId="69EA8A10" w14:textId="430C5F19" w:rsidR="0027546A" w:rsidRDefault="0027546A" w:rsidP="0027546A">
      <w:pPr>
        <w:pStyle w:val="a2"/>
      </w:pPr>
      <w:r w:rsidRPr="002E56E7">
        <w:rPr>
          <w:highlight w:val="cyan"/>
        </w:rPr>
        <w:t>IMO Doc GPSR</w:t>
      </w:r>
      <w:r>
        <w:t xml:space="preserve"> Paragraph 3</w:t>
      </w:r>
      <w:r w:rsidR="00BD3873">
        <w:t xml:space="preserve"> </w:t>
      </w:r>
      <w:r>
        <w:t>-</w:t>
      </w:r>
      <w:r w:rsidR="00BD3873">
        <w:t xml:space="preserve"> </w:t>
      </w:r>
      <w:r>
        <w:t xml:space="preserve">14 gives member </w:t>
      </w:r>
      <w:ins w:id="261" w:author="Monica Sundklev" w:date="2025-04-03T13:03:00Z">
        <w:r w:rsidR="00373FFD">
          <w:t>S</w:t>
        </w:r>
      </w:ins>
      <w:del w:id="262" w:author="Monica Sundklev" w:date="2025-04-03T13:03:00Z">
        <w:r w:rsidDel="00373FFD">
          <w:delText>s</w:delText>
        </w:r>
      </w:del>
      <w:r>
        <w:t xml:space="preserve">tates formal guidance on recommended safe distances from offshore infrastructure. This documentation can be crossed referenced to </w:t>
      </w:r>
      <w:r w:rsidRPr="002E56E7">
        <w:rPr>
          <w:highlight w:val="cyan"/>
        </w:rPr>
        <w:t>NCSR3/Inf.9</w:t>
      </w:r>
      <w:r>
        <w:t xml:space="preserve"> </w:t>
      </w:r>
    </w:p>
    <w:p w14:paraId="65BF6BEB" w14:textId="3DAA0D79" w:rsidR="0027546A" w:rsidRDefault="0027546A" w:rsidP="0027546A">
      <w:pPr>
        <w:pStyle w:val="a2"/>
      </w:pPr>
      <w:r w:rsidRPr="002E56E7">
        <w:rPr>
          <w:highlight w:val="cyan"/>
        </w:rPr>
        <w:t>PIANC report no: 161</w:t>
      </w:r>
      <w:r w:rsidRPr="00C0104F">
        <w:t xml:space="preserve"> recommends </w:t>
      </w:r>
      <w:r w:rsidR="00432577">
        <w:t>safe distances to be maintained</w:t>
      </w:r>
      <w:r w:rsidRPr="00C0104F">
        <w:t xml:space="preserve"> between traffic </w:t>
      </w:r>
      <w:r>
        <w:t xml:space="preserve">lanes, </w:t>
      </w:r>
      <w:r w:rsidRPr="00C0104F">
        <w:t xml:space="preserve">channel entrances, and </w:t>
      </w:r>
      <w:r>
        <w:t>OREI</w:t>
      </w:r>
      <w:r w:rsidR="00432577">
        <w:t xml:space="preserve"> depending on the identified type of traffic and level of risk acceptable to the </w:t>
      </w:r>
      <w:del w:id="263" w:author="Monica Sundklev" w:date="2025-04-03T13:04:00Z">
        <w:r w:rsidR="00432577" w:rsidRPr="004B2026" w:rsidDel="00373FFD">
          <w:rPr>
            <w:highlight w:val="lightGray"/>
          </w:rPr>
          <w:delText xml:space="preserve">National Competent </w:delText>
        </w:r>
      </w:del>
      <w:ins w:id="264" w:author="Monica Sundklev" w:date="2025-04-03T13:04:00Z">
        <w:r w:rsidR="00373FFD">
          <w:rPr>
            <w:highlight w:val="lightGray"/>
          </w:rPr>
          <w:t xml:space="preserve">relevant maritime </w:t>
        </w:r>
      </w:ins>
      <w:del w:id="265" w:author="Monica Sundklev" w:date="2025-04-03T13:04:00Z">
        <w:r w:rsidR="00432577" w:rsidRPr="004B2026" w:rsidDel="00373FFD">
          <w:rPr>
            <w:highlight w:val="lightGray"/>
          </w:rPr>
          <w:delText>A</w:delText>
        </w:r>
      </w:del>
      <w:ins w:id="266" w:author="Monica Sundklev" w:date="2025-04-03T13:04:00Z">
        <w:r w:rsidR="00373FFD">
          <w:rPr>
            <w:highlight w:val="lightGray"/>
          </w:rPr>
          <w:t>a</w:t>
        </w:r>
      </w:ins>
      <w:r w:rsidR="00432577" w:rsidRPr="004B2026">
        <w:rPr>
          <w:highlight w:val="lightGray"/>
        </w:rPr>
        <w:t>uthority</w:t>
      </w:r>
      <w:r w:rsidRPr="00C0104F">
        <w:t xml:space="preserve">. </w:t>
      </w:r>
    </w:p>
    <w:p w14:paraId="7B9BFA9F" w14:textId="296C3855" w:rsidR="0027546A" w:rsidRPr="00C0104F" w:rsidRDefault="009C7212" w:rsidP="0027546A">
      <w:pPr>
        <w:pStyle w:val="a2"/>
      </w:pPr>
      <w:r>
        <w:t xml:space="preserve">A formal risk assessment will assist in </w:t>
      </w:r>
      <w:r w:rsidR="0027546A">
        <w:t>d</w:t>
      </w:r>
      <w:r w:rsidR="0027546A" w:rsidRPr="00C0104F">
        <w:t>etermining these distances</w:t>
      </w:r>
      <w:r>
        <w:t>. F</w:t>
      </w:r>
      <w:r w:rsidR="0027546A" w:rsidRPr="00C0104F">
        <w:t>actors</w:t>
      </w:r>
      <w:r>
        <w:t xml:space="preserve"> to be considered include</w:t>
      </w:r>
      <w:r w:rsidR="0027546A" w:rsidRPr="00C0104F">
        <w:t xml:space="preserve"> </w:t>
      </w:r>
      <w:r w:rsidR="0027546A">
        <w:t xml:space="preserve">the location of the OREI, </w:t>
      </w:r>
      <w:r>
        <w:t>weather conditions</w:t>
      </w:r>
      <w:r w:rsidR="00432577">
        <w:t xml:space="preserve"> including potential ice coverage</w:t>
      </w:r>
      <w:r w:rsidR="0027546A" w:rsidRPr="00C0104F">
        <w:t xml:space="preserve">, </w:t>
      </w:r>
      <w:r w:rsidR="0027546A">
        <w:t>current and projected growth</w:t>
      </w:r>
      <w:r>
        <w:t xml:space="preserve"> and patterns</w:t>
      </w:r>
      <w:r w:rsidR="0027546A">
        <w:t xml:space="preserve"> of </w:t>
      </w:r>
      <w:r>
        <w:t>maritime traffic.</w:t>
      </w:r>
    </w:p>
    <w:p w14:paraId="233B493C" w14:textId="77777777" w:rsidR="006447A4" w:rsidRDefault="006447A4" w:rsidP="006447A4">
      <w:pPr>
        <w:pStyle w:val="2"/>
        <w:rPr>
          <w:ins w:id="267" w:author="Monica Sundklev" w:date="2025-04-03T13:55:00Z"/>
        </w:rPr>
      </w:pPr>
      <w:bookmarkStart w:id="268" w:name="_Toc164170228"/>
      <w:bookmarkStart w:id="269" w:name="_Toc164237809"/>
      <w:bookmarkStart w:id="270" w:name="_Toc164237881"/>
      <w:bookmarkStart w:id="271" w:name="_Toc164237953"/>
      <w:bookmarkStart w:id="272" w:name="_Toc164238025"/>
      <w:bookmarkStart w:id="273" w:name="_Toc164238097"/>
      <w:bookmarkStart w:id="274" w:name="_Toc164238169"/>
      <w:bookmarkStart w:id="275" w:name="_Toc164243095"/>
      <w:bookmarkStart w:id="276" w:name="_Toc164322251"/>
      <w:bookmarkStart w:id="277" w:name="_Toc164322332"/>
      <w:bookmarkStart w:id="278" w:name="_Toc164323772"/>
      <w:bookmarkStart w:id="279" w:name="_Toc182568208"/>
      <w:bookmarkEnd w:id="268"/>
      <w:bookmarkEnd w:id="269"/>
      <w:bookmarkEnd w:id="270"/>
      <w:bookmarkEnd w:id="271"/>
      <w:bookmarkEnd w:id="272"/>
      <w:bookmarkEnd w:id="273"/>
      <w:bookmarkEnd w:id="274"/>
      <w:bookmarkEnd w:id="275"/>
      <w:bookmarkEnd w:id="276"/>
      <w:bookmarkEnd w:id="277"/>
      <w:bookmarkEnd w:id="278"/>
      <w:commentRangeStart w:id="280"/>
      <w:ins w:id="281" w:author="Monica Sundklev" w:date="2025-04-03T13:55:00Z">
        <w:r>
          <w:t>Vessel Traffic Services</w:t>
        </w:r>
        <w:commentRangeEnd w:id="280"/>
        <w:r>
          <w:rPr>
            <w:rStyle w:val="af3"/>
            <w:rFonts w:asciiTheme="minorHAnsi" w:eastAsiaTheme="minorEastAsia" w:hAnsiTheme="minorHAnsi" w:cstheme="minorBidi"/>
            <w:b w:val="0"/>
            <w:bCs/>
            <w:smallCaps/>
            <w:color w:val="auto"/>
          </w:rPr>
          <w:commentReference w:id="280"/>
        </w:r>
      </w:ins>
    </w:p>
    <w:p w14:paraId="347543C3" w14:textId="77777777" w:rsidR="006447A4" w:rsidRDefault="006447A4" w:rsidP="006447A4">
      <w:pPr>
        <w:pStyle w:val="a2"/>
        <w:rPr>
          <w:ins w:id="282" w:author="Monica Sundklev" w:date="2025-04-03T13:55:00Z"/>
          <w:lang w:val="en-AU"/>
        </w:rPr>
      </w:pPr>
      <w:ins w:id="283" w:author="Monica Sundklev" w:date="2025-04-03T13:55:00Z">
        <w:r w:rsidRPr="009F4AB7">
          <w:rPr>
            <w:lang w:val="en-AU"/>
          </w:rPr>
          <w:t>SOLAS regulation V/12 (Vessel Traffic Services)</w:t>
        </w:r>
        <w:r>
          <w:rPr>
            <w:lang w:val="en-AU"/>
          </w:rPr>
          <w:t xml:space="preserve"> </w:t>
        </w:r>
        <w:r w:rsidRPr="009F4AB7">
          <w:rPr>
            <w:lang w:val="en-AU"/>
          </w:rPr>
          <w:t xml:space="preserve">recognizes VTS internationally </w:t>
        </w:r>
        <w:r>
          <w:rPr>
            <w:lang w:val="en-AU"/>
          </w:rPr>
          <w:t xml:space="preserve">and that it contributes </w:t>
        </w:r>
        <w:r w:rsidRPr="009F4AB7">
          <w:rPr>
            <w:lang w:val="en-AU"/>
          </w:rPr>
          <w:t>to safety</w:t>
        </w:r>
        <w:r>
          <w:rPr>
            <w:lang w:val="en-AU"/>
          </w:rPr>
          <w:t xml:space="preserve"> </w:t>
        </w:r>
        <w:r w:rsidRPr="009F4AB7">
          <w:rPr>
            <w:lang w:val="en-AU"/>
          </w:rPr>
          <w:t>of life at sea, safety and efficiency of navigation</w:t>
        </w:r>
        <w:r>
          <w:rPr>
            <w:lang w:val="en-AU"/>
          </w:rPr>
          <w:t xml:space="preserve"> </w:t>
        </w:r>
        <w:r w:rsidRPr="009F4AB7">
          <w:rPr>
            <w:lang w:val="en-AU"/>
          </w:rPr>
          <w:t>and protection of the marine environment, adjacent</w:t>
        </w:r>
        <w:r>
          <w:rPr>
            <w:lang w:val="en-AU"/>
          </w:rPr>
          <w:t xml:space="preserve"> </w:t>
        </w:r>
        <w:r w:rsidRPr="009F4AB7">
          <w:rPr>
            <w:lang w:val="en-AU"/>
          </w:rPr>
          <w:t>shore areas, work sites and offshore installations</w:t>
        </w:r>
        <w:r>
          <w:rPr>
            <w:lang w:val="en-AU"/>
          </w:rPr>
          <w:t xml:space="preserve"> </w:t>
        </w:r>
        <w:r w:rsidRPr="009F4AB7">
          <w:rPr>
            <w:lang w:val="en-AU"/>
          </w:rPr>
          <w:t>from possible adverse effects of maritime</w:t>
        </w:r>
        <w:r>
          <w:rPr>
            <w:lang w:val="en-AU"/>
          </w:rPr>
          <w:t xml:space="preserve"> </w:t>
        </w:r>
        <w:r w:rsidRPr="009F4AB7">
          <w:rPr>
            <w:lang w:val="en-AU"/>
          </w:rPr>
          <w:t>traffic.</w:t>
        </w:r>
      </w:ins>
    </w:p>
    <w:p w14:paraId="11B555D3" w14:textId="77777777" w:rsidR="006447A4" w:rsidRDefault="006447A4" w:rsidP="006447A4">
      <w:pPr>
        <w:pStyle w:val="a2"/>
        <w:rPr>
          <w:ins w:id="284" w:author="Monica Sundklev" w:date="2025-04-03T13:55:00Z"/>
        </w:rPr>
      </w:pPr>
      <w:ins w:id="285" w:author="Monica Sundklev" w:date="2025-04-03T13:55:00Z">
        <w:r>
          <w:t xml:space="preserve">Furthermore, </w:t>
        </w:r>
        <w:r w:rsidRPr="006447A4">
          <w:rPr>
            <w:highlight w:val="cyan"/>
          </w:rPr>
          <w:t>IMO Resolution A.1158(32)</w:t>
        </w:r>
        <w:r>
          <w:t xml:space="preserve"> states that t</w:t>
        </w:r>
        <w:r w:rsidRPr="009F4AB7">
          <w:t>he establishment of VTS is dependent on national law and relevant international conventions, recognizing factors such as the volume of traffic, degree of risk, and geographical and environmental conditions.</w:t>
        </w:r>
      </w:ins>
    </w:p>
    <w:p w14:paraId="74AA4C27" w14:textId="08C2E94C" w:rsidR="006447A4" w:rsidRPr="006447A4" w:rsidDel="00701292" w:rsidRDefault="006447A4" w:rsidP="006447A4">
      <w:pPr>
        <w:pStyle w:val="a2"/>
        <w:rPr>
          <w:ins w:id="286" w:author="Monica Sundklev" w:date="2025-04-03T13:55:00Z"/>
          <w:del w:id="287" w:author="Monica Sundklev" w:date="2025-04-03T14:01:00Z"/>
        </w:rPr>
      </w:pPr>
    </w:p>
    <w:p w14:paraId="44385F77" w14:textId="77777777" w:rsidR="006447A4" w:rsidRDefault="006447A4" w:rsidP="006447A4">
      <w:pPr>
        <w:pStyle w:val="a2"/>
        <w:rPr>
          <w:ins w:id="288" w:author="Monica Sundklev" w:date="2025-04-03T13:55:00Z"/>
        </w:rPr>
      </w:pPr>
      <w:ins w:id="289" w:author="Monica Sundklev" w:date="2025-04-03T13:55:00Z">
        <w:r>
          <w:t xml:space="preserve">Further information on VTS as a possible measure when considering mitigation measures and the associated responsibilities is available in the IALA recommendations and guidelines, </w:t>
        </w:r>
        <w:commentRangeStart w:id="290"/>
        <w:r>
          <w:t xml:space="preserve">see </w:t>
        </w:r>
      </w:ins>
      <w:commentRangeEnd w:id="290"/>
      <w:r>
        <w:rPr>
          <w:rStyle w:val="af3"/>
        </w:rPr>
        <w:commentReference w:id="290"/>
      </w:r>
      <w:ins w:id="291" w:author="Monica Sundklev" w:date="2025-04-03T13:55:00Z">
        <w:r>
          <w:rPr>
            <w:highlight w:val="cyan"/>
          </w:rPr>
          <w:fldChar w:fldCharType="begin"/>
        </w:r>
        <w:r>
          <w:rPr>
            <w:highlight w:val="cyan"/>
          </w:rPr>
          <w:instrText xml:space="preserve"> HYPERLINK "https://www.iala.int/product/m0002/" </w:instrText>
        </w:r>
        <w:r>
          <w:rPr>
            <w:highlight w:val="cyan"/>
          </w:rPr>
        </w:r>
        <w:r>
          <w:rPr>
            <w:highlight w:val="cyan"/>
          </w:rPr>
          <w:fldChar w:fldCharType="separate"/>
        </w:r>
        <w:r w:rsidRPr="00A30574">
          <w:rPr>
            <w:rStyle w:val="af"/>
            <w:highlight w:val="cyan"/>
          </w:rPr>
          <w:t>VTS Manual</w:t>
        </w:r>
        <w:r>
          <w:rPr>
            <w:highlight w:val="cyan"/>
          </w:rPr>
          <w:fldChar w:fldCharType="end"/>
        </w:r>
        <w:r w:rsidRPr="004B2026">
          <w:t>.</w:t>
        </w:r>
      </w:ins>
    </w:p>
    <w:p w14:paraId="3B899B87" w14:textId="06771C32" w:rsidR="003B24FB" w:rsidRDefault="00097E4A" w:rsidP="003B24FB">
      <w:pPr>
        <w:pStyle w:val="2"/>
      </w:pPr>
      <w:r>
        <w:t>Lighting and Marking</w:t>
      </w:r>
      <w:bookmarkEnd w:id="279"/>
    </w:p>
    <w:p w14:paraId="49514629" w14:textId="54BD45DD" w:rsidR="00895496" w:rsidRDefault="0013519E" w:rsidP="004D55E1">
      <w:pPr>
        <w:pStyle w:val="a2"/>
      </w:pPr>
      <w:r>
        <w:t xml:space="preserve">There is guidance available for the lighting and marking of OREI for safe marine navigation. The lighting and marking of </w:t>
      </w:r>
      <w:r w:rsidR="004D55E1">
        <w:t>OREI should</w:t>
      </w:r>
      <w:r w:rsidR="00771D6D">
        <w:t xml:space="preserve"> be</w:t>
      </w:r>
      <w:r w:rsidR="004D55E1">
        <w:t xml:space="preserve"> in accordance with </w:t>
      </w:r>
      <w:r>
        <w:t xml:space="preserve">the latest edition </w:t>
      </w:r>
      <w:r w:rsidR="00BD735D">
        <w:t xml:space="preserve">of </w:t>
      </w:r>
      <w:r w:rsidR="004D55E1" w:rsidRPr="002E56E7">
        <w:rPr>
          <w:highlight w:val="cyan"/>
        </w:rPr>
        <w:t xml:space="preserve">IALA Guideline </w:t>
      </w:r>
      <w:r w:rsidR="004D55E1" w:rsidRPr="002E56E7">
        <w:rPr>
          <w:i/>
          <w:iCs/>
          <w:highlight w:val="cyan"/>
        </w:rPr>
        <w:t>G1162</w:t>
      </w:r>
      <w:r w:rsidR="00EF686B" w:rsidRPr="002E56E7">
        <w:rPr>
          <w:i/>
          <w:iCs/>
          <w:highlight w:val="cyan"/>
        </w:rPr>
        <w:t xml:space="preserve"> The Marking Of Offshore Man-Made Structures</w:t>
      </w:r>
      <w:r w:rsidR="004D55E1">
        <w:t xml:space="preserve">. </w:t>
      </w:r>
    </w:p>
    <w:p w14:paraId="75CC9F3F" w14:textId="1E0BB800" w:rsidR="0013519E" w:rsidRDefault="00373FFD" w:rsidP="004D55E1">
      <w:pPr>
        <w:pStyle w:val="a2"/>
      </w:pPr>
      <w:ins w:id="292" w:author="Monica Sundklev" w:date="2025-04-03T13:05:00Z">
        <w:r>
          <w:t>OREI d</w:t>
        </w:r>
      </w:ins>
      <w:del w:id="293" w:author="Monica Sundklev" w:date="2025-04-03T13:05:00Z">
        <w:r w:rsidR="0013519E" w:rsidDel="00373FFD">
          <w:delText>D</w:delText>
        </w:r>
      </w:del>
      <w:r w:rsidR="0013519E">
        <w:t xml:space="preserve">evelopers should consult this guideline and </w:t>
      </w:r>
      <w:r w:rsidR="00BD735D">
        <w:t xml:space="preserve">with </w:t>
      </w:r>
      <w:r w:rsidR="0013519E">
        <w:t xml:space="preserve">the </w:t>
      </w:r>
      <w:del w:id="294" w:author="Monica Sundklev" w:date="2025-04-03T13:05:00Z">
        <w:r w:rsidR="00BD735D" w:rsidRPr="004B2026" w:rsidDel="00373FFD">
          <w:rPr>
            <w:highlight w:val="lightGray"/>
          </w:rPr>
          <w:delText xml:space="preserve">National Competent </w:delText>
        </w:r>
      </w:del>
      <w:ins w:id="295" w:author="Monica Sundklev" w:date="2025-04-03T13:05:00Z">
        <w:r>
          <w:rPr>
            <w:highlight w:val="lightGray"/>
          </w:rPr>
          <w:t xml:space="preserve">relevant maritime </w:t>
        </w:r>
      </w:ins>
      <w:del w:id="296" w:author="Monica Sundklev" w:date="2025-04-03T13:05:00Z">
        <w:r w:rsidR="00BD735D" w:rsidRPr="004B2026" w:rsidDel="00373FFD">
          <w:rPr>
            <w:highlight w:val="lightGray"/>
          </w:rPr>
          <w:delText>A</w:delText>
        </w:r>
      </w:del>
      <w:ins w:id="297" w:author="Monica Sundklev" w:date="2025-04-03T13:05:00Z">
        <w:r>
          <w:rPr>
            <w:highlight w:val="lightGray"/>
          </w:rPr>
          <w:t>a</w:t>
        </w:r>
      </w:ins>
      <w:r w:rsidR="00BD735D" w:rsidRPr="004B2026">
        <w:rPr>
          <w:highlight w:val="lightGray"/>
        </w:rPr>
        <w:t>uthorities</w:t>
      </w:r>
      <w:r w:rsidR="0013519E">
        <w:t xml:space="preserve">. </w:t>
      </w:r>
    </w:p>
    <w:p w14:paraId="6FA7841D" w14:textId="4E3EBE89" w:rsidR="00E739CE" w:rsidRDefault="00E739CE" w:rsidP="004D55E1">
      <w:pPr>
        <w:pStyle w:val="a2"/>
      </w:pPr>
      <w:r>
        <w:t>AtoN lighting can be obscured to vessels operating in the area. The AtoN must not be confused with other lighting including working lights and other background lighting.</w:t>
      </w:r>
    </w:p>
    <w:p w14:paraId="40D028AE" w14:textId="77777777" w:rsidR="00FC2E9B" w:rsidRDefault="00FC2E9B" w:rsidP="00FC2E9B">
      <w:pPr>
        <w:pStyle w:val="3"/>
      </w:pPr>
      <w:bookmarkStart w:id="298" w:name="_Toc164090725"/>
      <w:bookmarkStart w:id="299" w:name="_Toc182568209"/>
      <w:bookmarkEnd w:id="298"/>
      <w:r>
        <w:t>Adjacent developments and extensions</w:t>
      </w:r>
      <w:bookmarkEnd w:id="299"/>
    </w:p>
    <w:p w14:paraId="0CB5822A" w14:textId="724B27FB" w:rsidR="00FC2E9B" w:rsidRDefault="008755E1">
      <w:pPr>
        <w:pStyle w:val="a2"/>
        <w:rPr>
          <w:lang w:val="en-AU"/>
        </w:rPr>
      </w:pPr>
      <w:r>
        <w:t>OREI</w:t>
      </w:r>
      <w:r w:rsidR="00FC2E9B" w:rsidRPr="006042D0">
        <w:t xml:space="preserve"> which are extended, or adjacent developments </w:t>
      </w:r>
      <w:del w:id="300" w:author="Monica Sundklev" w:date="2025-04-02T18:18:00Z">
        <w:r w:rsidR="00FC2E9B" w:rsidRPr="006042D0" w:rsidDel="00E71573">
          <w:delText xml:space="preserve">are </w:delText>
        </w:r>
      </w:del>
      <w:r w:rsidR="00FC2E9B" w:rsidRPr="006042D0">
        <w:t xml:space="preserve">constructed close to each other, could be perceived by an external observer as one </w:t>
      </w:r>
      <w:r>
        <w:t>OREI impacting the safety of navigation</w:t>
      </w:r>
      <w:r w:rsidR="00FC2E9B" w:rsidRPr="006042D0">
        <w:t xml:space="preserve">. </w:t>
      </w:r>
      <w:r w:rsidR="00FC2E9B" w:rsidRPr="006042D0">
        <w:rPr>
          <w:lang w:val="en-AU"/>
        </w:rPr>
        <w:t> </w:t>
      </w:r>
      <w:del w:id="301" w:author="Monica Sundklev" w:date="2025-04-03T13:06:00Z">
        <w:r w:rsidRPr="004B2026" w:rsidDel="00373FFD">
          <w:rPr>
            <w:highlight w:val="lightGray"/>
            <w:lang w:val="en-AU"/>
          </w:rPr>
          <w:delText>National Competent</w:delText>
        </w:r>
      </w:del>
      <w:ins w:id="302" w:author="Monica Sundklev" w:date="2025-04-03T13:06:00Z">
        <w:r w:rsidR="00373FFD">
          <w:rPr>
            <w:highlight w:val="lightGray"/>
            <w:lang w:val="en-AU"/>
          </w:rPr>
          <w:t>Relevant maritime</w:t>
        </w:r>
      </w:ins>
      <w:r w:rsidRPr="004B2026">
        <w:rPr>
          <w:highlight w:val="lightGray"/>
          <w:lang w:val="en-AU"/>
        </w:rPr>
        <w:t xml:space="preserve"> </w:t>
      </w:r>
      <w:del w:id="303" w:author="Monica Sundklev" w:date="2025-04-03T13:07:00Z">
        <w:r w:rsidRPr="004B2026" w:rsidDel="00373FFD">
          <w:rPr>
            <w:highlight w:val="lightGray"/>
            <w:lang w:val="en-AU"/>
          </w:rPr>
          <w:delText>A</w:delText>
        </w:r>
      </w:del>
      <w:ins w:id="304" w:author="Monica Sundklev" w:date="2025-04-03T13:07:00Z">
        <w:r w:rsidR="00373FFD">
          <w:rPr>
            <w:highlight w:val="lightGray"/>
            <w:lang w:val="en-AU"/>
          </w:rPr>
          <w:t>a</w:t>
        </w:r>
      </w:ins>
      <w:r w:rsidRPr="004B2026">
        <w:rPr>
          <w:highlight w:val="lightGray"/>
          <w:lang w:val="en-AU"/>
        </w:rPr>
        <w:t xml:space="preserve">uthorities and </w:t>
      </w:r>
      <w:ins w:id="305" w:author="Monica Sundklev" w:date="2025-04-03T13:07:00Z">
        <w:r w:rsidR="00373FFD">
          <w:rPr>
            <w:highlight w:val="lightGray"/>
            <w:lang w:val="en-AU"/>
          </w:rPr>
          <w:t xml:space="preserve">OREI </w:t>
        </w:r>
      </w:ins>
      <w:r w:rsidRPr="004B2026">
        <w:rPr>
          <w:highlight w:val="lightGray"/>
          <w:lang w:val="en-AU"/>
        </w:rPr>
        <w:t>developers</w:t>
      </w:r>
      <w:r>
        <w:rPr>
          <w:lang w:val="en-AU"/>
        </w:rPr>
        <w:t xml:space="preserve"> should ensure mitigation measures are taken to reduce the perceived impact.</w:t>
      </w:r>
    </w:p>
    <w:p w14:paraId="1A13874B" w14:textId="266AE3B0" w:rsidR="00097E4A" w:rsidRDefault="00373FFD">
      <w:pPr>
        <w:pStyle w:val="a2"/>
        <w:rPr>
          <w:lang w:val="en-AU"/>
        </w:rPr>
      </w:pPr>
      <w:ins w:id="306" w:author="Monica Sundklev" w:date="2025-04-03T13:07:00Z">
        <w:r>
          <w:rPr>
            <w:highlight w:val="lightGray"/>
            <w:lang w:val="en-AU"/>
          </w:rPr>
          <w:t>Relevant n</w:t>
        </w:r>
      </w:ins>
      <w:del w:id="307" w:author="Monica Sundklev" w:date="2025-04-03T13:07:00Z">
        <w:r w:rsidR="00630BA3" w:rsidRPr="004B2026" w:rsidDel="00373FFD">
          <w:rPr>
            <w:highlight w:val="lightGray"/>
            <w:lang w:val="en-AU"/>
          </w:rPr>
          <w:delText>N</w:delText>
        </w:r>
      </w:del>
      <w:r w:rsidR="00630BA3" w:rsidRPr="004B2026">
        <w:rPr>
          <w:highlight w:val="lightGray"/>
          <w:lang w:val="en-AU"/>
        </w:rPr>
        <w:t xml:space="preserve">ational </w:t>
      </w:r>
      <w:del w:id="308" w:author="Monica Sundklev" w:date="2025-04-03T13:07:00Z">
        <w:r w:rsidR="00630BA3" w:rsidRPr="004B2026" w:rsidDel="00373FFD">
          <w:rPr>
            <w:highlight w:val="lightGray"/>
            <w:lang w:val="en-AU"/>
          </w:rPr>
          <w:delText>A</w:delText>
        </w:r>
      </w:del>
      <w:ins w:id="309" w:author="Monica Sundklev" w:date="2025-04-03T13:07:00Z">
        <w:r>
          <w:rPr>
            <w:highlight w:val="lightGray"/>
            <w:lang w:val="en-AU"/>
          </w:rPr>
          <w:t>a</w:t>
        </w:r>
      </w:ins>
      <w:r w:rsidR="00630BA3" w:rsidRPr="004B2026">
        <w:rPr>
          <w:highlight w:val="lightGray"/>
          <w:lang w:val="en-AU"/>
        </w:rPr>
        <w:t>uthorities</w:t>
      </w:r>
      <w:r w:rsidR="00630BA3">
        <w:rPr>
          <w:lang w:val="en-AU"/>
        </w:rPr>
        <w:t xml:space="preserve"> should cooperate with each other when OREI are constructed at, or near, international borders.</w:t>
      </w:r>
    </w:p>
    <w:p w14:paraId="018D5E87" w14:textId="19516B30" w:rsidR="00992AD4" w:rsidRDefault="00097E4A" w:rsidP="00895496">
      <w:pPr>
        <w:pStyle w:val="2"/>
      </w:pPr>
      <w:bookmarkStart w:id="310" w:name="_Toc164090727"/>
      <w:bookmarkStart w:id="311" w:name="_Toc164170231"/>
      <w:bookmarkStart w:id="312" w:name="_Toc164237812"/>
      <w:bookmarkStart w:id="313" w:name="_Toc164237884"/>
      <w:bookmarkStart w:id="314" w:name="_Toc164237956"/>
      <w:bookmarkStart w:id="315" w:name="_Toc164238028"/>
      <w:bookmarkStart w:id="316" w:name="_Toc164238100"/>
      <w:bookmarkStart w:id="317" w:name="_Toc164238172"/>
      <w:bookmarkStart w:id="318" w:name="_Toc164243098"/>
      <w:bookmarkStart w:id="319" w:name="_Toc164322254"/>
      <w:bookmarkStart w:id="320" w:name="_Toc164322335"/>
      <w:bookmarkStart w:id="321" w:name="_Toc164323775"/>
      <w:bookmarkStart w:id="322" w:name="_Toc182568210"/>
      <w:bookmarkEnd w:id="310"/>
      <w:bookmarkEnd w:id="311"/>
      <w:bookmarkEnd w:id="312"/>
      <w:bookmarkEnd w:id="313"/>
      <w:bookmarkEnd w:id="314"/>
      <w:bookmarkEnd w:id="315"/>
      <w:bookmarkEnd w:id="316"/>
      <w:bookmarkEnd w:id="317"/>
      <w:bookmarkEnd w:id="318"/>
      <w:bookmarkEnd w:id="319"/>
      <w:bookmarkEnd w:id="320"/>
      <w:bookmarkEnd w:id="321"/>
      <w:r>
        <w:t>Nautical Charts and Publications</w:t>
      </w:r>
      <w:bookmarkEnd w:id="322"/>
    </w:p>
    <w:p w14:paraId="02F75939" w14:textId="77777777" w:rsidR="00D242B5" w:rsidRDefault="00D242B5" w:rsidP="00D242B5">
      <w:pPr>
        <w:pStyle w:val="Heading2separationline"/>
      </w:pPr>
    </w:p>
    <w:p w14:paraId="17079BE7" w14:textId="38079787" w:rsidR="00D242B5" w:rsidRDefault="00D242B5" w:rsidP="00D242B5">
      <w:pPr>
        <w:pStyle w:val="a2"/>
        <w:rPr>
          <w:rStyle w:val="normaltextrun"/>
          <w:rFonts w:cstheme="minorHAnsi"/>
          <w:color w:val="000000"/>
          <w:bdr w:val="none" w:sz="0" w:space="0" w:color="auto" w:frame="1"/>
        </w:rPr>
      </w:pPr>
      <w:r w:rsidRPr="00D2112F">
        <w:rPr>
          <w:rStyle w:val="normaltextrun"/>
          <w:rFonts w:cstheme="minorHAnsi"/>
          <w:color w:val="000000"/>
          <w:bdr w:val="none" w:sz="0" w:space="0" w:color="auto" w:frame="1"/>
        </w:rPr>
        <w:t xml:space="preserve">All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w:t>
      </w:r>
      <w:r w:rsidR="007027A9">
        <w:rPr>
          <w:rStyle w:val="normaltextrun"/>
          <w:rFonts w:cstheme="minorHAnsi"/>
          <w:color w:val="000000"/>
          <w:bdr w:val="none" w:sz="0" w:space="0" w:color="auto" w:frame="1"/>
        </w:rPr>
        <w:t>should</w:t>
      </w:r>
      <w:r w:rsidR="007027A9" w:rsidRPr="00D2112F">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be charted by the </w:t>
      </w:r>
      <w:r w:rsidR="00BD735D">
        <w:rPr>
          <w:rStyle w:val="normaltextrun"/>
          <w:rFonts w:cstheme="minorHAnsi"/>
          <w:color w:val="000000"/>
          <w:bdr w:val="none" w:sz="0" w:space="0" w:color="auto" w:frame="1"/>
        </w:rPr>
        <w:t>n</w:t>
      </w:r>
      <w:r>
        <w:rPr>
          <w:rStyle w:val="normaltextrun"/>
          <w:rFonts w:cstheme="minorHAnsi"/>
          <w:color w:val="000000"/>
          <w:bdr w:val="none" w:sz="0" w:space="0" w:color="auto" w:frame="1"/>
        </w:rPr>
        <w:t xml:space="preserve">ational </w:t>
      </w:r>
      <w:r w:rsidR="00BD735D">
        <w:rPr>
          <w:rStyle w:val="normaltextrun"/>
          <w:rFonts w:cstheme="minorHAnsi"/>
          <w:color w:val="000000"/>
          <w:bdr w:val="none" w:sz="0" w:space="0" w:color="auto" w:frame="1"/>
        </w:rPr>
        <w:t>h</w:t>
      </w:r>
      <w:r w:rsidRPr="00D2112F">
        <w:rPr>
          <w:rStyle w:val="normaltextrun"/>
          <w:rFonts w:cstheme="minorHAnsi"/>
          <w:color w:val="000000"/>
          <w:bdr w:val="none" w:sz="0" w:space="0" w:color="auto" w:frame="1"/>
        </w:rPr>
        <w:t xml:space="preserve">ydrographic </w:t>
      </w:r>
      <w:r w:rsidR="00BD735D">
        <w:rPr>
          <w:rStyle w:val="normaltextrun"/>
          <w:rFonts w:cstheme="minorHAnsi"/>
          <w:color w:val="000000"/>
          <w:bdr w:val="none" w:sz="0" w:space="0" w:color="auto" w:frame="1"/>
        </w:rPr>
        <w:t>a</w:t>
      </w:r>
      <w:r w:rsidR="00DB6F30">
        <w:rPr>
          <w:rStyle w:val="normaltextrun"/>
          <w:rFonts w:cstheme="minorHAnsi"/>
          <w:color w:val="000000"/>
          <w:bdr w:val="none" w:sz="0" w:space="0" w:color="auto" w:frame="1"/>
        </w:rPr>
        <w:t>uthority</w:t>
      </w:r>
      <w:r w:rsidR="00BD735D">
        <w:rPr>
          <w:rStyle w:val="normaltextrun"/>
          <w:rFonts w:cstheme="minorHAnsi"/>
          <w:color w:val="000000"/>
          <w:bdr w:val="none" w:sz="0" w:space="0" w:color="auto" w:frame="1"/>
        </w:rPr>
        <w:t xml:space="preserve"> appropriately for the different phases of the development during construction, operation and decommissioning.</w:t>
      </w:r>
      <w:r w:rsidRPr="00D2112F">
        <w:rPr>
          <w:rStyle w:val="normaltextrun"/>
          <w:rFonts w:cstheme="minorHAnsi"/>
          <w:color w:val="000000"/>
          <w:bdr w:val="none" w:sz="0" w:space="0" w:color="auto" w:frame="1"/>
        </w:rPr>
        <w:t xml:space="preserve"> Whether all </w:t>
      </w:r>
      <w:r w:rsidR="007027A9">
        <w:rPr>
          <w:rStyle w:val="normaltextrun"/>
          <w:rFonts w:cstheme="minorHAnsi"/>
          <w:color w:val="000000"/>
          <w:bdr w:val="none" w:sz="0" w:space="0" w:color="auto" w:frame="1"/>
        </w:rPr>
        <w:t xml:space="preserve">individual structures </w:t>
      </w:r>
      <w:r w:rsidR="00DB6F30">
        <w:rPr>
          <w:rStyle w:val="normaltextrun"/>
          <w:rFonts w:cstheme="minorHAnsi"/>
          <w:color w:val="000000"/>
          <w:bdr w:val="none" w:sz="0" w:space="0" w:color="auto" w:frame="1"/>
        </w:rPr>
        <w:t xml:space="preserve">and </w:t>
      </w:r>
      <w:r w:rsidR="00DB6F30" w:rsidRPr="00D2112F">
        <w:rPr>
          <w:rStyle w:val="normaltextrun"/>
          <w:rFonts w:cstheme="minorHAnsi"/>
          <w:color w:val="000000"/>
          <w:bdr w:val="none" w:sz="0" w:space="0" w:color="auto" w:frame="1"/>
        </w:rPr>
        <w:t>submarine cables</w:t>
      </w:r>
      <w:r w:rsidR="00DB6F30">
        <w:rPr>
          <w:rStyle w:val="normaltextrun"/>
          <w:rFonts w:cstheme="minorHAnsi"/>
          <w:color w:val="000000"/>
          <w:bdr w:val="none" w:sz="0" w:space="0" w:color="auto" w:frame="1"/>
        </w:rPr>
        <w:t xml:space="preserve"> </w:t>
      </w:r>
      <w:r w:rsidRPr="00D2112F">
        <w:rPr>
          <w:rStyle w:val="normaltextrun"/>
          <w:rFonts w:cstheme="minorHAnsi"/>
          <w:color w:val="000000"/>
          <w:bdr w:val="none" w:sz="0" w:space="0" w:color="auto" w:frame="1"/>
        </w:rPr>
        <w:t xml:space="preserve">associated with the </w:t>
      </w:r>
      <w:r w:rsidR="00E739CE">
        <w:rPr>
          <w:rStyle w:val="normaltextrun"/>
          <w:rFonts w:cstheme="minorHAnsi"/>
          <w:color w:val="000000"/>
          <w:bdr w:val="none" w:sz="0" w:space="0" w:color="auto" w:frame="1"/>
        </w:rPr>
        <w:t>OREI</w:t>
      </w:r>
      <w:r w:rsidRPr="00D2112F">
        <w:rPr>
          <w:rStyle w:val="normaltextrun"/>
          <w:rFonts w:cstheme="minorHAnsi"/>
          <w:color w:val="000000"/>
          <w:bdr w:val="none" w:sz="0" w:space="0" w:color="auto" w:frame="1"/>
        </w:rPr>
        <w:t xml:space="preserve"> appear on a chart depend</w:t>
      </w:r>
      <w:r w:rsidR="007027A9">
        <w:rPr>
          <w:rStyle w:val="normaltextrun"/>
          <w:rFonts w:cstheme="minorHAnsi"/>
          <w:color w:val="000000"/>
          <w:bdr w:val="none" w:sz="0" w:space="0" w:color="auto" w:frame="1"/>
        </w:rPr>
        <w:t>s</w:t>
      </w:r>
      <w:r w:rsidRPr="00D2112F">
        <w:rPr>
          <w:rStyle w:val="normaltextrun"/>
          <w:rFonts w:cstheme="minorHAnsi"/>
          <w:color w:val="000000"/>
          <w:bdr w:val="none" w:sz="0" w:space="0" w:color="auto" w:frame="1"/>
        </w:rPr>
        <w:t xml:space="preserve"> on the scale of the chart.</w:t>
      </w:r>
    </w:p>
    <w:p w14:paraId="19F4BA65" w14:textId="77777777" w:rsidR="00D242B5" w:rsidRDefault="00D242B5" w:rsidP="00D242B5">
      <w:pPr>
        <w:pStyle w:val="a2"/>
        <w:rPr>
          <w:rStyle w:val="normaltextrun"/>
          <w:rFonts w:cstheme="minorHAnsi"/>
          <w:color w:val="000000"/>
          <w:bdr w:val="none" w:sz="0" w:space="0" w:color="auto" w:frame="1"/>
        </w:rPr>
      </w:pPr>
      <w:r>
        <w:rPr>
          <w:rStyle w:val="normaltextrun"/>
          <w:rFonts w:cstheme="minorHAnsi"/>
          <w:color w:val="000000"/>
          <w:bdr w:val="none" w:sz="0" w:space="0" w:color="auto" w:frame="1"/>
        </w:rPr>
        <w:t>Significant depth reductions may be encountered where cables cross or have additional protection laid on them where burial depths have not been achieved. This should be apparent to the mariner from accurate charting and taken into consideration when passage planning over cables.</w:t>
      </w:r>
    </w:p>
    <w:p w14:paraId="3EE6D925" w14:textId="10995552" w:rsidR="00D242B5" w:rsidRPr="00D2112F" w:rsidRDefault="00373FFD" w:rsidP="00D242B5">
      <w:pPr>
        <w:pStyle w:val="a2"/>
        <w:rPr>
          <w:rFonts w:cstheme="minorHAnsi"/>
        </w:rPr>
      </w:pPr>
      <w:ins w:id="323" w:author="Monica Sundklev" w:date="2025-04-03T13:08:00Z">
        <w:r>
          <w:rPr>
            <w:rStyle w:val="normaltextrun"/>
            <w:rFonts w:cstheme="minorHAnsi"/>
            <w:color w:val="000000"/>
            <w:bdr w:val="none" w:sz="0" w:space="0" w:color="auto" w:frame="1"/>
          </w:rPr>
          <w:t>OREI d</w:t>
        </w:r>
      </w:ins>
      <w:del w:id="324" w:author="Monica Sundklev" w:date="2025-04-03T13:08:00Z">
        <w:r w:rsidR="00D242B5" w:rsidDel="00373FFD">
          <w:rPr>
            <w:rStyle w:val="normaltextrun"/>
            <w:rFonts w:cstheme="minorHAnsi"/>
            <w:color w:val="000000"/>
            <w:bdr w:val="none" w:sz="0" w:space="0" w:color="auto" w:frame="1"/>
          </w:rPr>
          <w:delText>D</w:delText>
        </w:r>
      </w:del>
      <w:r w:rsidR="00D242B5">
        <w:rPr>
          <w:rStyle w:val="normaltextrun"/>
          <w:rFonts w:cstheme="minorHAnsi"/>
          <w:color w:val="000000"/>
          <w:bdr w:val="none" w:sz="0" w:space="0" w:color="auto" w:frame="1"/>
        </w:rPr>
        <w:t xml:space="preserve">evelopers and mariners should be aware that </w:t>
      </w:r>
      <w:r w:rsidR="00E739CE">
        <w:rPr>
          <w:rStyle w:val="normaltextrun"/>
          <w:rFonts w:cstheme="minorHAnsi"/>
          <w:color w:val="000000"/>
          <w:bdr w:val="none" w:sz="0" w:space="0" w:color="auto" w:frame="1"/>
        </w:rPr>
        <w:t xml:space="preserve">individual devices, sub stations, </w:t>
      </w:r>
      <w:r w:rsidR="00D242B5">
        <w:rPr>
          <w:rStyle w:val="normaltextrun"/>
          <w:rFonts w:cstheme="minorHAnsi"/>
          <w:color w:val="000000"/>
          <w:bdr w:val="none" w:sz="0" w:space="0" w:color="auto" w:frame="1"/>
        </w:rPr>
        <w:t xml:space="preserve">cables to and from </w:t>
      </w:r>
      <w:r w:rsidR="00E739CE">
        <w:rPr>
          <w:rStyle w:val="normaltextrun"/>
          <w:rFonts w:cstheme="minorHAnsi"/>
          <w:color w:val="000000"/>
          <w:bdr w:val="none" w:sz="0" w:space="0" w:color="auto" w:frame="1"/>
        </w:rPr>
        <w:t xml:space="preserve">devices, and other </w:t>
      </w:r>
      <w:r w:rsidR="00DB6F30">
        <w:rPr>
          <w:rStyle w:val="normaltextrun"/>
          <w:rFonts w:cstheme="minorHAnsi"/>
          <w:color w:val="000000"/>
          <w:bdr w:val="none" w:sz="0" w:space="0" w:color="auto" w:frame="1"/>
        </w:rPr>
        <w:t>infrastructure</w:t>
      </w:r>
      <w:r w:rsidR="00E739CE">
        <w:rPr>
          <w:rStyle w:val="normaltextrun"/>
          <w:rFonts w:cstheme="minorHAnsi"/>
          <w:color w:val="000000"/>
          <w:bdr w:val="none" w:sz="0" w:space="0" w:color="auto" w:frame="1"/>
        </w:rPr>
        <w:t xml:space="preserve"> </w:t>
      </w:r>
      <w:r w:rsidR="00D242B5">
        <w:rPr>
          <w:rStyle w:val="normaltextrun"/>
          <w:rFonts w:cstheme="minorHAnsi"/>
          <w:color w:val="000000"/>
          <w:bdr w:val="none" w:sz="0" w:space="0" w:color="auto" w:frame="1"/>
        </w:rPr>
        <w:t xml:space="preserve">may not be visible on ENC if the </w:t>
      </w:r>
      <w:commentRangeStart w:id="325"/>
      <w:r w:rsidR="00D242B5" w:rsidRPr="004B2026">
        <w:rPr>
          <w:rStyle w:val="normaltextrun"/>
          <w:rFonts w:cstheme="minorHAnsi"/>
          <w:color w:val="000000"/>
          <w:highlight w:val="lightGray"/>
          <w:bdr w:val="none" w:sz="0" w:space="0" w:color="auto" w:frame="1"/>
        </w:rPr>
        <w:t>operator</w:t>
      </w:r>
      <w:r w:rsidR="00D242B5">
        <w:rPr>
          <w:rStyle w:val="normaltextrun"/>
          <w:rFonts w:cstheme="minorHAnsi"/>
          <w:color w:val="000000"/>
          <w:bdr w:val="none" w:sz="0" w:space="0" w:color="auto" w:frame="1"/>
        </w:rPr>
        <w:t xml:space="preserve"> </w:t>
      </w:r>
      <w:commentRangeEnd w:id="325"/>
      <w:r w:rsidR="001D2881">
        <w:rPr>
          <w:rStyle w:val="af3"/>
        </w:rPr>
        <w:commentReference w:id="325"/>
      </w:r>
      <w:r w:rsidR="00D242B5">
        <w:rPr>
          <w:rStyle w:val="normaltextrun"/>
          <w:rFonts w:cstheme="minorHAnsi"/>
          <w:color w:val="000000"/>
          <w:bdr w:val="none" w:sz="0" w:space="0" w:color="auto" w:frame="1"/>
        </w:rPr>
        <w:t xml:space="preserve">has </w:t>
      </w:r>
      <w:r w:rsidR="00DB6F30">
        <w:rPr>
          <w:rStyle w:val="normaltextrun"/>
          <w:rFonts w:cstheme="minorHAnsi"/>
          <w:color w:val="000000"/>
          <w:bdr w:val="none" w:sz="0" w:space="0" w:color="auto" w:frame="1"/>
        </w:rPr>
        <w:t>not displayed the corresponding layer</w:t>
      </w:r>
      <w:r w:rsidR="00D242B5">
        <w:rPr>
          <w:rStyle w:val="normaltextrun"/>
          <w:rFonts w:cstheme="minorHAnsi"/>
          <w:color w:val="000000"/>
          <w:bdr w:val="none" w:sz="0" w:space="0" w:color="auto" w:frame="1"/>
        </w:rPr>
        <w:t>.</w:t>
      </w:r>
    </w:p>
    <w:p w14:paraId="6D8BDA0A" w14:textId="78851F17" w:rsidR="00D242B5" w:rsidRPr="00D242B5" w:rsidRDefault="00D242B5" w:rsidP="00D242B5">
      <w:pPr>
        <w:pStyle w:val="a2"/>
      </w:pPr>
      <w:del w:id="326" w:author="Monica Sundklev" w:date="2025-04-03T13:15:00Z">
        <w:r w:rsidRPr="00887425" w:rsidDel="00887425">
          <w:rPr>
            <w:rStyle w:val="normaltextrun"/>
            <w:rFonts w:cstheme="minorHAnsi"/>
            <w:color w:val="000000"/>
            <w:highlight w:val="lightGray"/>
            <w:bdr w:val="none" w:sz="0" w:space="0" w:color="auto" w:frame="1"/>
          </w:rPr>
          <w:lastRenderedPageBreak/>
          <w:delText xml:space="preserve">Competent </w:delText>
        </w:r>
      </w:del>
      <w:ins w:id="327" w:author="Monica Sundklev" w:date="2025-04-03T13:15:00Z">
        <w:r w:rsidR="00887425" w:rsidRPr="00887425">
          <w:rPr>
            <w:rStyle w:val="normaltextrun"/>
            <w:rFonts w:cstheme="minorHAnsi"/>
            <w:color w:val="000000"/>
            <w:highlight w:val="lightGray"/>
            <w:bdr w:val="none" w:sz="0" w:space="0" w:color="auto" w:frame="1"/>
          </w:rPr>
          <w:t xml:space="preserve">Relevant </w:t>
        </w:r>
      </w:ins>
      <w:ins w:id="328" w:author="Monica Sundklev" w:date="2025-04-03T13:16:00Z">
        <w:r w:rsidR="00887425" w:rsidRPr="00887425">
          <w:rPr>
            <w:rStyle w:val="normaltextrun"/>
            <w:rFonts w:cstheme="minorHAnsi"/>
            <w:color w:val="000000"/>
            <w:highlight w:val="lightGray"/>
            <w:bdr w:val="none" w:sz="0" w:space="0" w:color="auto" w:frame="1"/>
          </w:rPr>
          <w:t>maritime</w:t>
        </w:r>
      </w:ins>
      <w:ins w:id="329" w:author="Monica Sundklev" w:date="2025-04-03T13:15:00Z">
        <w:r w:rsidR="00887425" w:rsidRPr="00887425">
          <w:rPr>
            <w:rStyle w:val="normaltextrun"/>
            <w:rFonts w:cstheme="minorHAnsi"/>
            <w:color w:val="000000"/>
            <w:highlight w:val="lightGray"/>
            <w:bdr w:val="none" w:sz="0" w:space="0" w:color="auto" w:frame="1"/>
          </w:rPr>
          <w:t xml:space="preserve"> </w:t>
        </w:r>
      </w:ins>
      <w:del w:id="330" w:author="Monica Sundklev" w:date="2025-04-03T13:16:00Z">
        <w:r w:rsidRPr="00887425" w:rsidDel="00887425">
          <w:rPr>
            <w:rStyle w:val="normaltextrun"/>
            <w:rFonts w:cstheme="minorHAnsi"/>
            <w:color w:val="000000"/>
            <w:highlight w:val="lightGray"/>
            <w:bdr w:val="none" w:sz="0" w:space="0" w:color="auto" w:frame="1"/>
          </w:rPr>
          <w:delText>A</w:delText>
        </w:r>
      </w:del>
      <w:ins w:id="331" w:author="Monica Sundklev" w:date="2025-04-03T13:16:00Z">
        <w:r w:rsidR="00887425" w:rsidRPr="00887425">
          <w:rPr>
            <w:rStyle w:val="normaltextrun"/>
            <w:rFonts w:cstheme="minorHAnsi"/>
            <w:color w:val="000000"/>
            <w:highlight w:val="lightGray"/>
            <w:bdr w:val="none" w:sz="0" w:space="0" w:color="auto" w:frame="1"/>
          </w:rPr>
          <w:t>a</w:t>
        </w:r>
      </w:ins>
      <w:r w:rsidRPr="00887425">
        <w:rPr>
          <w:rStyle w:val="normaltextrun"/>
          <w:rFonts w:cstheme="minorHAnsi"/>
          <w:color w:val="000000"/>
          <w:highlight w:val="lightGray"/>
          <w:bdr w:val="none" w:sz="0" w:space="0" w:color="auto" w:frame="1"/>
        </w:rPr>
        <w:t>uthorities</w:t>
      </w:r>
      <w:r>
        <w:rPr>
          <w:rStyle w:val="normaltextrun"/>
          <w:rFonts w:cstheme="minorHAnsi"/>
          <w:color w:val="000000"/>
          <w:bdr w:val="none" w:sz="0" w:space="0" w:color="auto" w:frame="1"/>
        </w:rPr>
        <w:t xml:space="preserve"> could consider identifying</w:t>
      </w:r>
      <w:r w:rsidR="00DB6F30">
        <w:rPr>
          <w:rStyle w:val="normaltextrun"/>
          <w:rFonts w:cstheme="minorHAnsi"/>
          <w:color w:val="000000"/>
          <w:bdr w:val="none" w:sz="0" w:space="0" w:color="auto" w:frame="1"/>
        </w:rPr>
        <w:t xml:space="preserve"> and establishing</w:t>
      </w:r>
      <w:r>
        <w:rPr>
          <w:rStyle w:val="normaltextrun"/>
          <w:rFonts w:cstheme="minorHAnsi"/>
          <w:color w:val="000000"/>
          <w:bdr w:val="none" w:sz="0" w:space="0" w:color="auto" w:frame="1"/>
        </w:rPr>
        <w:t xml:space="preserve"> navigable channels, or recommended routes, </w:t>
      </w:r>
      <w:r w:rsidR="00DB6F30">
        <w:rPr>
          <w:rStyle w:val="normaltextrun"/>
          <w:rFonts w:cstheme="minorHAnsi"/>
          <w:color w:val="000000"/>
          <w:bdr w:val="none" w:sz="0" w:space="0" w:color="auto" w:frame="1"/>
        </w:rPr>
        <w:t xml:space="preserve">around or </w:t>
      </w:r>
      <w:r>
        <w:rPr>
          <w:rStyle w:val="normaltextrun"/>
          <w:rFonts w:cstheme="minorHAnsi"/>
          <w:color w:val="000000"/>
          <w:bdr w:val="none" w:sz="0" w:space="0" w:color="auto" w:frame="1"/>
        </w:rPr>
        <w:t xml:space="preserve">through </w:t>
      </w:r>
      <w:r w:rsidR="00E739CE">
        <w:rPr>
          <w:rStyle w:val="normaltextrun"/>
          <w:rFonts w:cstheme="minorHAnsi"/>
          <w:color w:val="000000"/>
          <w:bdr w:val="none" w:sz="0" w:space="0" w:color="auto" w:frame="1"/>
        </w:rPr>
        <w:t>OREI</w:t>
      </w:r>
      <w:r w:rsidR="00265891">
        <w:rPr>
          <w:rStyle w:val="normaltextrun"/>
          <w:rFonts w:cstheme="minorHAnsi"/>
          <w:color w:val="000000"/>
          <w:bdr w:val="none" w:sz="0" w:space="0" w:color="auto" w:frame="1"/>
        </w:rPr>
        <w:t xml:space="preserve"> areas</w:t>
      </w:r>
      <w:r>
        <w:rPr>
          <w:rStyle w:val="normaltextrun"/>
          <w:rFonts w:cstheme="minorHAnsi"/>
          <w:color w:val="000000"/>
          <w:bdr w:val="none" w:sz="0" w:space="0" w:color="auto" w:frame="1"/>
        </w:rPr>
        <w:t>.</w:t>
      </w:r>
    </w:p>
    <w:p w14:paraId="56F9007B" w14:textId="26DF9445" w:rsidR="00991A93" w:rsidRDefault="00991A93" w:rsidP="00895496">
      <w:pPr>
        <w:pStyle w:val="2"/>
      </w:pPr>
      <w:bookmarkStart w:id="332" w:name="_Toc164090729"/>
      <w:bookmarkStart w:id="333" w:name="_Toc164170233"/>
      <w:bookmarkStart w:id="334" w:name="_Toc164237814"/>
      <w:bookmarkStart w:id="335" w:name="_Toc164237886"/>
      <w:bookmarkStart w:id="336" w:name="_Toc164237958"/>
      <w:bookmarkStart w:id="337" w:name="_Toc164238030"/>
      <w:bookmarkStart w:id="338" w:name="_Toc164238102"/>
      <w:bookmarkStart w:id="339" w:name="_Toc164238174"/>
      <w:bookmarkStart w:id="340" w:name="_Toc164243100"/>
      <w:bookmarkStart w:id="341" w:name="_Toc164322256"/>
      <w:bookmarkStart w:id="342" w:name="_Toc164322337"/>
      <w:bookmarkStart w:id="343" w:name="_Toc164323777"/>
      <w:bookmarkStart w:id="344" w:name="_Toc164090730"/>
      <w:bookmarkStart w:id="345" w:name="_Toc164170234"/>
      <w:bookmarkStart w:id="346" w:name="_Toc164237815"/>
      <w:bookmarkStart w:id="347" w:name="_Toc164237887"/>
      <w:bookmarkStart w:id="348" w:name="_Toc164237959"/>
      <w:bookmarkStart w:id="349" w:name="_Toc164238031"/>
      <w:bookmarkStart w:id="350" w:name="_Toc164238103"/>
      <w:bookmarkStart w:id="351" w:name="_Toc164238175"/>
      <w:bookmarkStart w:id="352" w:name="_Toc164243101"/>
      <w:bookmarkStart w:id="353" w:name="_Toc164322257"/>
      <w:bookmarkStart w:id="354" w:name="_Toc164322338"/>
      <w:bookmarkStart w:id="355" w:name="_Toc164323778"/>
      <w:bookmarkStart w:id="356" w:name="_Toc164090731"/>
      <w:bookmarkStart w:id="357" w:name="_Toc164170235"/>
      <w:bookmarkStart w:id="358" w:name="_Toc164237816"/>
      <w:bookmarkStart w:id="359" w:name="_Toc164237888"/>
      <w:bookmarkStart w:id="360" w:name="_Toc164237960"/>
      <w:bookmarkStart w:id="361" w:name="_Toc164238032"/>
      <w:bookmarkStart w:id="362" w:name="_Toc164238104"/>
      <w:bookmarkStart w:id="363" w:name="_Toc164238176"/>
      <w:bookmarkStart w:id="364" w:name="_Toc164243102"/>
      <w:bookmarkStart w:id="365" w:name="_Toc164322258"/>
      <w:bookmarkStart w:id="366" w:name="_Toc164322339"/>
      <w:bookmarkStart w:id="367" w:name="_Toc164323779"/>
      <w:bookmarkStart w:id="368" w:name="_Toc18256821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t>Obscuration of Other Vessels</w:t>
      </w:r>
      <w:bookmarkEnd w:id="368"/>
    </w:p>
    <w:p w14:paraId="1DCF406A" w14:textId="77777777" w:rsidR="00991A93" w:rsidRDefault="00991A93" w:rsidP="00991A93">
      <w:pPr>
        <w:pStyle w:val="Heading2separationline"/>
      </w:pPr>
    </w:p>
    <w:p w14:paraId="77282590" w14:textId="091CC046" w:rsidR="00991A93" w:rsidRPr="00991A93" w:rsidRDefault="00991A93" w:rsidP="00991A93">
      <w:pPr>
        <w:pStyle w:val="a2"/>
      </w:pPr>
      <w:r w:rsidRPr="00384FB3">
        <w:t>Vessels</w:t>
      </w:r>
      <w:r>
        <w:t>, including remote or autonomous units,</w:t>
      </w:r>
      <w:r w:rsidRPr="00384FB3">
        <w:t xml:space="preserve"> involved in turbine maintenance and safety duties may be encountered within or around a wind farm. Mariners should be alert to the likely presence of such vessels and be aware that the structures may occasionally obscure them. This is particularly relevant at night</w:t>
      </w:r>
      <w:r>
        <w:t xml:space="preserve"> when</w:t>
      </w:r>
      <w:r w:rsidRPr="00384FB3">
        <w:t xml:space="preserve"> </w:t>
      </w:r>
      <w:r>
        <w:t xml:space="preserve">other </w:t>
      </w:r>
      <w:r w:rsidRPr="00384FB3">
        <w:t xml:space="preserve">vessels </w:t>
      </w:r>
      <w:r>
        <w:t>navigating through</w:t>
      </w:r>
      <w:r w:rsidR="00630BA3">
        <w:t>,</w:t>
      </w:r>
      <w:r>
        <w:t xml:space="preserve"> or past installations </w:t>
      </w:r>
      <w:r w:rsidRPr="00384FB3">
        <w:t>may become obscured</w:t>
      </w:r>
      <w:r>
        <w:t xml:space="preserve"> or confused with background lighting from turbines of other devices</w:t>
      </w:r>
      <w:r w:rsidRPr="00384FB3">
        <w:t>.</w:t>
      </w:r>
    </w:p>
    <w:p w14:paraId="58514671" w14:textId="33EA4AF0" w:rsidR="00DE2D87" w:rsidRDefault="00432EAC" w:rsidP="00895496">
      <w:pPr>
        <w:pStyle w:val="2"/>
      </w:pPr>
      <w:bookmarkStart w:id="369" w:name="_Toc182568212"/>
      <w:r>
        <w:t>Impact on Communications</w:t>
      </w:r>
      <w:bookmarkEnd w:id="369"/>
    </w:p>
    <w:p w14:paraId="74B4C772" w14:textId="77777777" w:rsidR="00E739CE" w:rsidRPr="00E739CE" w:rsidRDefault="00E739CE" w:rsidP="00E739CE">
      <w:pPr>
        <w:pStyle w:val="Heading2separationline"/>
      </w:pPr>
    </w:p>
    <w:p w14:paraId="35E7FE44" w14:textId="530A7C6F" w:rsidR="00934AFC" w:rsidRPr="00D2112F" w:rsidRDefault="00934AFC" w:rsidP="00BD3873">
      <w:pPr>
        <w:pStyle w:val="a2"/>
      </w:pPr>
      <w:r w:rsidRPr="00D2112F">
        <w:rPr>
          <w:rStyle w:val="normaltextrun"/>
          <w:rFonts w:cstheme="minorHAnsi"/>
          <w:color w:val="000000"/>
        </w:rPr>
        <w:t xml:space="preserve">VHF maritime communication </w:t>
      </w:r>
      <w:r w:rsidR="00B660E0">
        <w:rPr>
          <w:rStyle w:val="normaltextrun"/>
          <w:rFonts w:cstheme="minorHAnsi"/>
          <w:color w:val="000000"/>
        </w:rPr>
        <w:t>may</w:t>
      </w:r>
      <w:r w:rsidRPr="00D2112F">
        <w:rPr>
          <w:rStyle w:val="normaltextrun"/>
          <w:rFonts w:cstheme="minorHAnsi"/>
          <w:color w:val="000000"/>
        </w:rPr>
        <w:t xml:space="preserve"> to be impacted by physical deployment of OREI </w:t>
      </w:r>
      <w:r w:rsidR="00B660E0">
        <w:rPr>
          <w:rStyle w:val="normaltextrun"/>
          <w:rFonts w:cstheme="minorHAnsi"/>
          <w:color w:val="000000"/>
        </w:rPr>
        <w:t>and</w:t>
      </w:r>
      <w:r w:rsidR="00B660E0" w:rsidRPr="00D2112F">
        <w:rPr>
          <w:rStyle w:val="normaltextrun"/>
          <w:rFonts w:cstheme="minorHAnsi"/>
          <w:color w:val="000000"/>
        </w:rPr>
        <w:t xml:space="preserve"> </w:t>
      </w:r>
      <w:r w:rsidRPr="00D2112F">
        <w:rPr>
          <w:rStyle w:val="normaltextrun"/>
          <w:rFonts w:cstheme="minorHAnsi"/>
          <w:color w:val="000000"/>
        </w:rPr>
        <w:t>could be impacted by the associated VHF communication infrastructure deployed at these installations to support other systems. These radiocommunication capabilities could include command and control systems, emergency warning and information systems</w:t>
      </w:r>
      <w:r w:rsidR="003C08AC">
        <w:rPr>
          <w:rStyle w:val="normaltextrun"/>
          <w:rFonts w:cstheme="minorHAnsi"/>
          <w:color w:val="000000"/>
        </w:rPr>
        <w:t xml:space="preserve">, </w:t>
      </w:r>
      <w:r w:rsidRPr="00D2112F">
        <w:rPr>
          <w:rStyle w:val="normaltextrun"/>
          <w:rFonts w:cstheme="minorHAnsi"/>
          <w:color w:val="000000"/>
        </w:rPr>
        <w:t>security communications or general radiocommunications (land mobile). </w:t>
      </w:r>
      <w:r w:rsidRPr="00D2112F">
        <w:rPr>
          <w:rStyle w:val="eop"/>
          <w:rFonts w:cstheme="minorHAnsi"/>
          <w:color w:val="000000"/>
        </w:rPr>
        <w:t> </w:t>
      </w:r>
    </w:p>
    <w:p w14:paraId="20124C59" w14:textId="1C51CE3D" w:rsidR="00934AFC" w:rsidRDefault="00934AFC" w:rsidP="00BD3873">
      <w:pPr>
        <w:pStyle w:val="a2"/>
        <w:rPr>
          <w:ins w:id="370" w:author="Yuanming Hu" w:date="2025-08-01T10:26:00Z" w16du:dateUtc="2025-08-01T02:26:00Z"/>
          <w:rStyle w:val="eop"/>
          <w:rFonts w:eastAsia="宋体" w:cstheme="minorHAnsi"/>
          <w:color w:val="000000"/>
          <w:lang w:eastAsia="zh-CN"/>
        </w:rPr>
      </w:pPr>
      <w:r w:rsidRPr="00D2112F">
        <w:rPr>
          <w:rStyle w:val="normaltextrun"/>
          <w:rFonts w:cstheme="minorHAnsi"/>
          <w:color w:val="000000"/>
        </w:rPr>
        <w:t>O</w:t>
      </w:r>
      <w:ins w:id="371" w:author="Monica Sundklev" w:date="2025-04-03T13:21:00Z">
        <w:r w:rsidR="00617128">
          <w:rPr>
            <w:rStyle w:val="normaltextrun"/>
            <w:rFonts w:cstheme="minorHAnsi"/>
            <w:color w:val="000000"/>
          </w:rPr>
          <w:t>REI o</w:t>
        </w:r>
      </w:ins>
      <w:r w:rsidRPr="00D2112F">
        <w:rPr>
          <w:rStyle w:val="normaltextrun"/>
          <w:rFonts w:cstheme="minorHAnsi"/>
          <w:color w:val="000000"/>
        </w:rPr>
        <w:t xml:space="preserve">perators </w:t>
      </w:r>
      <w:del w:id="372" w:author="Monica Sundklev" w:date="2025-04-03T14:03:00Z">
        <w:r w:rsidRPr="00D2112F" w:rsidDel="00701292">
          <w:rPr>
            <w:rStyle w:val="normaltextrun"/>
            <w:rFonts w:cstheme="minorHAnsi"/>
            <w:color w:val="000000"/>
          </w:rPr>
          <w:delText xml:space="preserve">of OREI </w:delText>
        </w:r>
      </w:del>
      <w:r w:rsidRPr="00D2112F">
        <w:rPr>
          <w:rStyle w:val="normaltextrun"/>
          <w:rFonts w:cstheme="minorHAnsi"/>
          <w:color w:val="000000"/>
        </w:rPr>
        <w:t xml:space="preserve">should ensure radiocommunication site </w:t>
      </w:r>
      <w:r w:rsidR="008C4DB3">
        <w:rPr>
          <w:rStyle w:val="normaltextrun"/>
          <w:rFonts w:cstheme="minorHAnsi"/>
          <w:color w:val="000000"/>
        </w:rPr>
        <w:t>planning</w:t>
      </w:r>
      <w:r w:rsidRPr="00D2112F">
        <w:rPr>
          <w:rStyle w:val="normaltextrun"/>
          <w:rFonts w:cstheme="minorHAnsi"/>
          <w:color w:val="000000"/>
        </w:rPr>
        <w:t xml:space="preserve"> is undertaken to </w:t>
      </w:r>
      <w:r w:rsidR="008C4DB3">
        <w:rPr>
          <w:rStyle w:val="normaltextrun"/>
          <w:rFonts w:cstheme="minorHAnsi"/>
          <w:color w:val="000000"/>
        </w:rPr>
        <w:t>minimize</w:t>
      </w:r>
      <w:r w:rsidR="008C4DB3" w:rsidRPr="00D2112F">
        <w:rPr>
          <w:rStyle w:val="normaltextrun"/>
          <w:rFonts w:cstheme="minorHAnsi"/>
          <w:color w:val="000000"/>
        </w:rPr>
        <w:t xml:space="preserve"> </w:t>
      </w:r>
      <w:r w:rsidRPr="00D2112F">
        <w:rPr>
          <w:rStyle w:val="normaltextrun"/>
          <w:rFonts w:cstheme="minorHAnsi"/>
          <w:color w:val="000000"/>
        </w:rPr>
        <w:t xml:space="preserve">interference being caused to, or from, </w:t>
      </w:r>
      <w:r w:rsidR="008C4DB3">
        <w:rPr>
          <w:rStyle w:val="normaltextrun"/>
          <w:rFonts w:cstheme="minorHAnsi"/>
          <w:color w:val="000000"/>
        </w:rPr>
        <w:t>maritime radio communication systems.</w:t>
      </w:r>
      <w:r w:rsidRPr="00D2112F">
        <w:rPr>
          <w:rStyle w:val="eop"/>
          <w:rFonts w:cstheme="minorHAnsi"/>
          <w:color w:val="000000"/>
        </w:rPr>
        <w:t> </w:t>
      </w:r>
    </w:p>
    <w:p w14:paraId="46DE121D" w14:textId="5CDC3167" w:rsidR="00DD4E84" w:rsidRPr="00DD4E84" w:rsidRDefault="00DD4E84" w:rsidP="00DD4E84">
      <w:pPr>
        <w:pStyle w:val="2"/>
        <w:rPr>
          <w:ins w:id="373" w:author="Yuanming Hu" w:date="2025-08-01T10:26:00Z" w16du:dateUtc="2025-08-01T02:26:00Z"/>
        </w:rPr>
      </w:pPr>
      <w:ins w:id="374" w:author="Yuanming Hu" w:date="2025-08-01T10:26:00Z" w16du:dateUtc="2025-08-01T02:26:00Z">
        <w:r w:rsidRPr="00DD4E84">
          <w:t xml:space="preserve">IMPACT ON RDF AND AIS  </w:t>
        </w:r>
      </w:ins>
    </w:p>
    <w:p w14:paraId="006EE582" w14:textId="08645050" w:rsidR="00DD4E84" w:rsidRDefault="00DD4E84" w:rsidP="00245DEF">
      <w:pPr>
        <w:pStyle w:val="a2"/>
        <w:kinsoku w:val="0"/>
        <w:overflowPunct w:val="0"/>
        <w:spacing w:before="111" w:line="249" w:lineRule="auto"/>
        <w:ind w:right="-1"/>
        <w:rPr>
          <w:ins w:id="375" w:author="Yuanming Hu" w:date="2025-08-01T10:26:00Z" w16du:dateUtc="2025-08-01T02:26:00Z"/>
          <w:highlight w:val="yellow"/>
        </w:rPr>
      </w:pPr>
      <w:ins w:id="376" w:author="Yuanming Hu" w:date="2025-08-01T10:26:00Z" w16du:dateUtc="2025-08-01T02:26:00Z">
        <w:r>
          <w:rPr>
            <w:highlight w:val="yellow"/>
          </w:rPr>
          <w:t>When using shore-based RDF, whether for VTS or search and rescue purposes, the direction finding (DF) function may be degraded due to the electromagnetic radiation of the offshore wind farm. This impact can be mitigated by adding suitable fixed RDF stations or equipping mobile units such as vessels with RDF base stations.</w:t>
        </w:r>
      </w:ins>
    </w:p>
    <w:p w14:paraId="39676E3D" w14:textId="77777777" w:rsidR="00DD4E84" w:rsidRDefault="00DD4E84" w:rsidP="00DD4E84">
      <w:pPr>
        <w:pStyle w:val="a2"/>
        <w:kinsoku w:val="0"/>
        <w:overflowPunct w:val="0"/>
        <w:spacing w:before="111" w:line="249" w:lineRule="auto"/>
        <w:ind w:left="132" w:right="865"/>
        <w:rPr>
          <w:ins w:id="377" w:author="Yuanming Hu" w:date="2025-08-01T10:26:00Z" w16du:dateUtc="2025-08-01T02:26:00Z"/>
          <w:highlight w:val="yellow"/>
        </w:rPr>
      </w:pPr>
    </w:p>
    <w:p w14:paraId="4FFCF4F9" w14:textId="77777777" w:rsidR="00DD4E84" w:rsidRDefault="00DD4E84" w:rsidP="00245DEF">
      <w:pPr>
        <w:pStyle w:val="a2"/>
        <w:kinsoku w:val="0"/>
        <w:overflowPunct w:val="0"/>
        <w:spacing w:before="111" w:line="249" w:lineRule="auto"/>
        <w:ind w:right="-1"/>
        <w:rPr>
          <w:ins w:id="378" w:author="Yuanming Hu" w:date="2025-08-01T10:26:00Z" w16du:dateUtc="2025-08-01T02:26:00Z"/>
          <w:highlight w:val="yellow"/>
        </w:rPr>
      </w:pPr>
      <w:ins w:id="379" w:author="Yuanming Hu" w:date="2025-08-01T10:26:00Z" w16du:dateUtc="2025-08-01T02:26:00Z">
        <w:r>
          <w:rPr>
            <w:highlight w:val="yellow"/>
          </w:rPr>
          <w:t>OREIs may obstruct the propagation of AIS signals. This is particularly relevant in offshore wind farms where wind turbines may block the line-of-sight transmission of AIS signals between vessels and base stations when ships are near or passing through the wind farm. As a result, signal strength may be weakened, communication quality may be reduced, and vessel information such as position, heading, and speed may not be received and identified by AIS base stations in a timely or accurate manner—thereby increasing the risk of collision.</w:t>
        </w:r>
      </w:ins>
    </w:p>
    <w:p w14:paraId="364EDF75" w14:textId="77777777" w:rsidR="00DD4E84" w:rsidRDefault="00DD4E84" w:rsidP="00DD4E84">
      <w:pPr>
        <w:pStyle w:val="a2"/>
        <w:kinsoku w:val="0"/>
        <w:overflowPunct w:val="0"/>
        <w:spacing w:before="111" w:line="249" w:lineRule="auto"/>
        <w:ind w:left="132" w:right="865"/>
        <w:rPr>
          <w:ins w:id="380" w:author="Yuanming Hu" w:date="2025-08-01T10:26:00Z" w16du:dateUtc="2025-08-01T02:26:00Z"/>
          <w:highlight w:val="yellow"/>
        </w:rPr>
      </w:pPr>
    </w:p>
    <w:p w14:paraId="0ADF4DAB" w14:textId="77777777" w:rsidR="00DD4E84" w:rsidRDefault="00DD4E84" w:rsidP="00245DEF">
      <w:pPr>
        <w:pStyle w:val="a2"/>
        <w:kinsoku w:val="0"/>
        <w:overflowPunct w:val="0"/>
        <w:spacing w:before="111" w:line="249" w:lineRule="auto"/>
        <w:ind w:right="-1"/>
        <w:rPr>
          <w:ins w:id="381" w:author="Yuanming Hu" w:date="2025-08-01T10:26:00Z" w16du:dateUtc="2025-08-01T02:26:00Z"/>
          <w:highlight w:val="yellow"/>
        </w:rPr>
      </w:pPr>
      <w:ins w:id="382" w:author="Yuanming Hu" w:date="2025-08-01T10:26:00Z" w16du:dateUtc="2025-08-01T02:26:00Z">
        <w:r>
          <w:rPr>
            <w:highlight w:val="yellow"/>
          </w:rPr>
          <w:t>Wind turbines also generate electromagnetic fields during operation, which may interfere with the frequency band used by AIS signals. If the electromagnetic compatibility design of the wind farm is inadequate, the resulting electromagnetic noise may drown out or distort AIS signals, leading to transmission errors or signal loss, ultimately reducing the reliability and accuracy of the AIS system.</w:t>
        </w:r>
      </w:ins>
    </w:p>
    <w:p w14:paraId="33B35B82" w14:textId="77777777" w:rsidR="00DD4E84" w:rsidRDefault="00DD4E84" w:rsidP="00DD4E84">
      <w:pPr>
        <w:pStyle w:val="a2"/>
        <w:kinsoku w:val="0"/>
        <w:overflowPunct w:val="0"/>
        <w:spacing w:before="111" w:line="249" w:lineRule="auto"/>
        <w:ind w:left="132" w:right="865"/>
        <w:rPr>
          <w:ins w:id="383" w:author="Yuanming Hu" w:date="2025-08-01T10:26:00Z" w16du:dateUtc="2025-08-01T02:26:00Z"/>
          <w:highlight w:val="yellow"/>
        </w:rPr>
      </w:pPr>
    </w:p>
    <w:p w14:paraId="02CA6186" w14:textId="77777777" w:rsidR="00DD4E84" w:rsidRDefault="00DD4E84" w:rsidP="00245DEF">
      <w:pPr>
        <w:pStyle w:val="a2"/>
        <w:kinsoku w:val="0"/>
        <w:overflowPunct w:val="0"/>
        <w:spacing w:before="111" w:line="249" w:lineRule="auto"/>
        <w:ind w:right="-1"/>
        <w:rPr>
          <w:ins w:id="384" w:author="Yuanming Hu" w:date="2025-08-01T10:26:00Z" w16du:dateUtc="2025-08-01T02:26:00Z"/>
          <w:highlight w:val="yellow"/>
        </w:rPr>
      </w:pPr>
      <w:ins w:id="385" w:author="Yuanming Hu" w:date="2025-08-01T10:26:00Z" w16du:dateUtc="2025-08-01T02:26:00Z">
        <w:r>
          <w:rPr>
            <w:highlight w:val="yellow"/>
          </w:rPr>
          <w:t>Installing AIS base stations on wind turbine towers can help mitigate the weakening effect of OREIs on AIS signal transmission.</w:t>
        </w:r>
      </w:ins>
    </w:p>
    <w:p w14:paraId="1F7F8AB3" w14:textId="77777777" w:rsidR="00DD4E84" w:rsidRPr="00DD4E84" w:rsidRDefault="00DD4E84" w:rsidP="00BD3873">
      <w:pPr>
        <w:pStyle w:val="a2"/>
        <w:rPr>
          <w:rStyle w:val="eop"/>
          <w:rFonts w:eastAsia="宋体" w:cstheme="minorHAnsi"/>
          <w:color w:val="000000"/>
          <w:lang w:eastAsia="zh-CN"/>
        </w:rPr>
      </w:pPr>
    </w:p>
    <w:p w14:paraId="0FA9E5E9" w14:textId="03104EAC" w:rsidR="00F51412" w:rsidRDefault="00432EAC" w:rsidP="00867870">
      <w:pPr>
        <w:pStyle w:val="2"/>
      </w:pPr>
      <w:bookmarkStart w:id="386" w:name="_Toc182568213"/>
      <w:r>
        <w:t>Impact on Radar</w:t>
      </w:r>
      <w:bookmarkEnd w:id="386"/>
    </w:p>
    <w:p w14:paraId="34CC0CAD" w14:textId="77777777" w:rsidR="00867870" w:rsidRPr="00867870" w:rsidRDefault="00867870" w:rsidP="00867870">
      <w:pPr>
        <w:pStyle w:val="Heading2separationline"/>
      </w:pPr>
    </w:p>
    <w:p w14:paraId="53F9BA1C" w14:textId="3E71807A" w:rsidR="00867870" w:rsidRPr="00EA7D5F" w:rsidRDefault="00EA7D5F" w:rsidP="00EA7D5F">
      <w:pPr>
        <w:pStyle w:val="3"/>
        <w:rPr>
          <w:rStyle w:val="normaltextrun"/>
        </w:rPr>
      </w:pPr>
      <w:bookmarkStart w:id="387" w:name="_Toc182568214"/>
      <w:r w:rsidRPr="00EA7D5F">
        <w:rPr>
          <w:rStyle w:val="normaltextrun"/>
        </w:rPr>
        <w:t>Impact on Shipborne Radar</w:t>
      </w:r>
      <w:bookmarkEnd w:id="387"/>
    </w:p>
    <w:p w14:paraId="7093104F" w14:textId="0F3C10A6" w:rsidR="00A32C5B" w:rsidRDefault="00083E31" w:rsidP="00BD3873">
      <w:pPr>
        <w:pStyle w:val="a2"/>
        <w:rPr>
          <w:rStyle w:val="eop"/>
          <w:rFonts w:cstheme="minorHAnsi"/>
          <w:color w:val="000000"/>
        </w:rPr>
      </w:pPr>
      <w:r>
        <w:rPr>
          <w:rStyle w:val="normaltextrun"/>
          <w:rFonts w:cstheme="minorHAnsi"/>
          <w:color w:val="000000"/>
        </w:rPr>
        <w:t>Shipborne</w:t>
      </w:r>
      <w:r w:rsidR="00154A1C">
        <w:rPr>
          <w:rStyle w:val="normaltextrun"/>
          <w:rFonts w:cstheme="minorHAnsi"/>
          <w:color w:val="000000"/>
        </w:rPr>
        <w:t xml:space="preserve"> r</w:t>
      </w:r>
      <w:r w:rsidR="00934AFC" w:rsidRPr="00D2112F">
        <w:rPr>
          <w:rStyle w:val="normaltextrun"/>
          <w:rFonts w:cstheme="minorHAnsi"/>
          <w:color w:val="000000"/>
        </w:rPr>
        <w:t xml:space="preserve">adar </w:t>
      </w:r>
      <w:r w:rsidR="00154A1C">
        <w:rPr>
          <w:rStyle w:val="normaltextrun"/>
          <w:rFonts w:cstheme="minorHAnsi"/>
          <w:color w:val="000000"/>
        </w:rPr>
        <w:t xml:space="preserve">displays </w:t>
      </w:r>
      <w:r w:rsidR="00934AFC" w:rsidRPr="00D2112F">
        <w:rPr>
          <w:rStyle w:val="normaltextrun"/>
          <w:rFonts w:cstheme="minorHAnsi"/>
          <w:color w:val="000000"/>
        </w:rPr>
        <w:t xml:space="preserve">can be significantly </w:t>
      </w:r>
      <w:r w:rsidR="00154A1C">
        <w:rPr>
          <w:rStyle w:val="normaltextrun"/>
          <w:rFonts w:cstheme="minorHAnsi"/>
          <w:color w:val="000000"/>
        </w:rPr>
        <w:t>impacted</w:t>
      </w:r>
      <w:r w:rsidR="00934AFC" w:rsidRPr="00D2112F">
        <w:rPr>
          <w:rStyle w:val="normaltextrun"/>
          <w:rFonts w:cstheme="minorHAnsi"/>
          <w:color w:val="000000"/>
        </w:rPr>
        <w:t xml:space="preserve">. </w:t>
      </w:r>
      <w:r w:rsidR="003C08AC">
        <w:rPr>
          <w:rStyle w:val="normaltextrun"/>
          <w:rFonts w:cstheme="minorHAnsi"/>
          <w:color w:val="000000"/>
        </w:rPr>
        <w:t>At</w:t>
      </w:r>
      <w:r w:rsidR="00934AFC" w:rsidRPr="00D2112F">
        <w:rPr>
          <w:rStyle w:val="normaltextrun"/>
          <w:rFonts w:cstheme="minorHAnsi"/>
          <w:color w:val="000000"/>
        </w:rPr>
        <w:t xml:space="preserve"> close range turbines may </w:t>
      </w:r>
      <w:r w:rsidR="00154A1C">
        <w:rPr>
          <w:rStyle w:val="normaltextrun"/>
          <w:rFonts w:cstheme="minorHAnsi"/>
          <w:color w:val="000000"/>
        </w:rPr>
        <w:t>degrade radar performance</w:t>
      </w:r>
      <w:r w:rsidR="00934AFC" w:rsidRPr="00D2112F">
        <w:rPr>
          <w:rStyle w:val="normaltextrun"/>
          <w:rFonts w:cstheme="minorHAnsi"/>
          <w:color w:val="000000"/>
        </w:rPr>
        <w:t xml:space="preserve"> that </w:t>
      </w:r>
      <w:r w:rsidR="00154A1C">
        <w:rPr>
          <w:rStyle w:val="normaltextrun"/>
          <w:rFonts w:cstheme="minorHAnsi"/>
          <w:color w:val="000000"/>
        </w:rPr>
        <w:t xml:space="preserve">may </w:t>
      </w:r>
      <w:r w:rsidR="00934AFC" w:rsidRPr="00D2112F">
        <w:rPr>
          <w:rStyle w:val="normaltextrun"/>
          <w:rFonts w:cstheme="minorHAnsi"/>
          <w:color w:val="000000"/>
        </w:rPr>
        <w:t xml:space="preserve">mask real targets. The structures </w:t>
      </w:r>
      <w:r w:rsidR="005136FB">
        <w:rPr>
          <w:rStyle w:val="normaltextrun"/>
          <w:rFonts w:cstheme="minorHAnsi"/>
          <w:color w:val="000000"/>
        </w:rPr>
        <w:t>may</w:t>
      </w:r>
      <w:r w:rsidR="005136FB" w:rsidRPr="00D2112F">
        <w:rPr>
          <w:rStyle w:val="normaltextrun"/>
          <w:rFonts w:cstheme="minorHAnsi"/>
          <w:color w:val="000000"/>
        </w:rPr>
        <w:t xml:space="preserve"> </w:t>
      </w:r>
      <w:r w:rsidR="00934AFC" w:rsidRPr="00D2112F">
        <w:rPr>
          <w:rStyle w:val="normaltextrun"/>
          <w:rFonts w:cstheme="minorHAnsi"/>
          <w:color w:val="000000"/>
        </w:rPr>
        <w:t>also produce blind spots and shadow areas</w:t>
      </w:r>
      <w:r w:rsidR="005136FB">
        <w:rPr>
          <w:rStyle w:val="normaltextrun"/>
          <w:rFonts w:cstheme="minorHAnsi"/>
          <w:color w:val="000000"/>
        </w:rPr>
        <w:t xml:space="preserve"> on the radar display</w:t>
      </w:r>
      <w:r w:rsidR="00934AFC" w:rsidRPr="00D2112F">
        <w:rPr>
          <w:rStyle w:val="normaltextrun"/>
          <w:rFonts w:cstheme="minorHAnsi"/>
          <w:color w:val="000000"/>
        </w:rPr>
        <w:t>.</w:t>
      </w:r>
      <w:r w:rsidR="00934AFC" w:rsidRPr="00D2112F">
        <w:rPr>
          <w:rStyle w:val="eop"/>
          <w:rFonts w:cstheme="minorHAnsi"/>
          <w:color w:val="000000"/>
        </w:rPr>
        <w:t> </w:t>
      </w:r>
    </w:p>
    <w:p w14:paraId="73F7AAB2" w14:textId="563BC886" w:rsidR="00A32C5B" w:rsidRDefault="00A32C5B" w:rsidP="00BD3873">
      <w:pPr>
        <w:pStyle w:val="a2"/>
      </w:pPr>
      <w:r>
        <w:lastRenderedPageBreak/>
        <w:t>R</w:t>
      </w:r>
      <w:r w:rsidRPr="009954DA">
        <w:t xml:space="preserve">adar usage and settings </w:t>
      </w:r>
      <w:r>
        <w:t xml:space="preserve">for </w:t>
      </w:r>
      <w:r w:rsidRPr="009954DA">
        <w:t xml:space="preserve">navigation </w:t>
      </w:r>
      <w:r>
        <w:t xml:space="preserve">during winter periods in ice </w:t>
      </w:r>
      <w:r w:rsidRPr="009954DA">
        <w:t>differ from period</w:t>
      </w:r>
      <w:r>
        <w:t>s</w:t>
      </w:r>
      <w:r w:rsidRPr="009954DA">
        <w:t xml:space="preserve"> of </w:t>
      </w:r>
      <w:r>
        <w:t>clear</w:t>
      </w:r>
      <w:r w:rsidRPr="009954DA">
        <w:t xml:space="preserve"> waters</w:t>
      </w:r>
      <w:r>
        <w:t xml:space="preserve">. </w:t>
      </w:r>
      <w:r w:rsidRPr="009954DA">
        <w:t xml:space="preserve"> </w:t>
      </w:r>
      <w:r w:rsidR="0008085A">
        <w:t>P</w:t>
      </w:r>
      <w:r w:rsidRPr="009954DA">
        <w:t xml:space="preserve">otential radar interference by wind farms </w:t>
      </w:r>
      <w:r w:rsidR="0008085A">
        <w:t>will</w:t>
      </w:r>
      <w:r w:rsidRPr="009954DA">
        <w:t xml:space="preserve"> be different for ice and open water navigation. In winter navigation, the use of radar requires receiving a reflection from the ice </w:t>
      </w:r>
      <w:r w:rsidR="00995104" w:rsidRPr="009954DA">
        <w:t>to</w:t>
      </w:r>
      <w:r w:rsidRPr="009954DA">
        <w:t xml:space="preserve"> find a navigable route, while during the open water season, radar is used to detect objects around the vessel.</w:t>
      </w:r>
    </w:p>
    <w:p w14:paraId="2053C6D9" w14:textId="77777777" w:rsidR="00097E4A" w:rsidRDefault="00097E4A" w:rsidP="00A32C5B">
      <w:pPr>
        <w:rPr>
          <w:sz w:val="22"/>
        </w:rPr>
      </w:pPr>
    </w:p>
    <w:p w14:paraId="17DBA67B" w14:textId="77777777" w:rsidR="004D5917" w:rsidRDefault="00097E4A" w:rsidP="004502EA">
      <w:pPr>
        <w:keepNext/>
        <w:jc w:val="center"/>
      </w:pPr>
      <w:r>
        <w:rPr>
          <w:noProof/>
          <w:sz w:val="22"/>
          <w:lang w:val="sv-SE" w:eastAsia="sv-SE"/>
        </w:rPr>
        <w:drawing>
          <wp:inline distT="0" distB="0" distL="0" distR="0" wp14:anchorId="02DD404F" wp14:editId="28A99A08">
            <wp:extent cx="4238045" cy="2670322"/>
            <wp:effectExtent l="0" t="0" r="0" b="0"/>
            <wp:docPr id="136136280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62800" name="Picture 1" descr="A screenshot of a computer&#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83303" cy="2698839"/>
                    </a:xfrm>
                    <a:prstGeom prst="rect">
                      <a:avLst/>
                    </a:prstGeom>
                  </pic:spPr>
                </pic:pic>
              </a:graphicData>
            </a:graphic>
          </wp:inline>
        </w:drawing>
      </w:r>
    </w:p>
    <w:p w14:paraId="608E8C8E" w14:textId="40E8923D" w:rsidR="004D5917" w:rsidRPr="00BD3873" w:rsidRDefault="004D5917" w:rsidP="004502EA">
      <w:pPr>
        <w:pStyle w:val="af1"/>
        <w:jc w:val="center"/>
        <w:rPr>
          <w:b w:val="0"/>
          <w:bCs w:val="0"/>
          <w:u w:val="none"/>
        </w:rPr>
      </w:pPr>
      <w:bookmarkStart w:id="388" w:name="_Toc182151514"/>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3</w:t>
      </w:r>
      <w:r w:rsidRPr="00BD3873">
        <w:rPr>
          <w:b w:val="0"/>
          <w:bCs w:val="0"/>
          <w:u w:val="none"/>
        </w:rPr>
        <w:fldChar w:fldCharType="end"/>
      </w:r>
      <w:r w:rsidRPr="00BD3873">
        <w:rPr>
          <w:b w:val="0"/>
          <w:bCs w:val="0"/>
          <w:u w:val="none"/>
        </w:rPr>
        <w:t xml:space="preserve"> Finnish Infrastructure in Clear Seas</w:t>
      </w:r>
      <w:bookmarkEnd w:id="388"/>
    </w:p>
    <w:p w14:paraId="27124C86" w14:textId="77777777" w:rsidR="004D5917" w:rsidRPr="004D5917" w:rsidRDefault="004D5917" w:rsidP="004502EA"/>
    <w:p w14:paraId="4A02301C" w14:textId="2D5094AF" w:rsidR="004D5917" w:rsidRDefault="00097E4A" w:rsidP="004502EA">
      <w:pPr>
        <w:keepNext/>
        <w:jc w:val="center"/>
      </w:pPr>
      <w:r>
        <w:rPr>
          <w:noProof/>
          <w:sz w:val="22"/>
          <w:lang w:val="sv-SE" w:eastAsia="sv-SE"/>
        </w:rPr>
        <w:drawing>
          <wp:inline distT="0" distB="0" distL="0" distR="0" wp14:anchorId="30EB269E" wp14:editId="3B52B871">
            <wp:extent cx="4341088" cy="2723763"/>
            <wp:effectExtent l="0" t="0" r="2540" b="635"/>
            <wp:docPr id="996937758" name="Picture 2"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937758" name="Picture 2" descr="A screenshot of a computer screen&#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9142" cy="2797835"/>
                    </a:xfrm>
                    <a:prstGeom prst="rect">
                      <a:avLst/>
                    </a:prstGeom>
                  </pic:spPr>
                </pic:pic>
              </a:graphicData>
            </a:graphic>
          </wp:inline>
        </w:drawing>
      </w:r>
    </w:p>
    <w:p w14:paraId="096BC900" w14:textId="66CAE431" w:rsidR="00097E4A" w:rsidRPr="00BD3873" w:rsidRDefault="004D5917" w:rsidP="004502EA">
      <w:pPr>
        <w:pStyle w:val="af1"/>
        <w:jc w:val="center"/>
        <w:rPr>
          <w:b w:val="0"/>
          <w:bCs w:val="0"/>
          <w:u w:val="none"/>
        </w:rPr>
      </w:pPr>
      <w:bookmarkStart w:id="389" w:name="_Toc182151515"/>
      <w:r w:rsidRPr="00BD3873">
        <w:rPr>
          <w:b w:val="0"/>
          <w:bCs w:val="0"/>
          <w:u w:val="none"/>
        </w:rPr>
        <w:t xml:space="preserve">Figure </w:t>
      </w:r>
      <w:r w:rsidRPr="00BD3873">
        <w:rPr>
          <w:b w:val="0"/>
          <w:bCs w:val="0"/>
          <w:u w:val="none"/>
        </w:rPr>
        <w:fldChar w:fldCharType="begin"/>
      </w:r>
      <w:r w:rsidRPr="00BD3873">
        <w:rPr>
          <w:b w:val="0"/>
          <w:bCs w:val="0"/>
          <w:u w:val="none"/>
        </w:rPr>
        <w:instrText xml:space="preserve"> SEQ Figure \* ARABIC </w:instrText>
      </w:r>
      <w:r w:rsidRPr="00BD3873">
        <w:rPr>
          <w:b w:val="0"/>
          <w:bCs w:val="0"/>
          <w:u w:val="none"/>
        </w:rPr>
        <w:fldChar w:fldCharType="separate"/>
      </w:r>
      <w:r w:rsidR="00D908C5">
        <w:rPr>
          <w:b w:val="0"/>
          <w:bCs w:val="0"/>
          <w:noProof/>
          <w:u w:val="none"/>
        </w:rPr>
        <w:t>4</w:t>
      </w:r>
      <w:r w:rsidRPr="00BD3873">
        <w:rPr>
          <w:b w:val="0"/>
          <w:bCs w:val="0"/>
          <w:u w:val="none"/>
        </w:rPr>
        <w:fldChar w:fldCharType="end"/>
      </w:r>
      <w:r w:rsidRPr="00BD3873">
        <w:rPr>
          <w:b w:val="0"/>
          <w:bCs w:val="0"/>
          <w:u w:val="none"/>
        </w:rPr>
        <w:t xml:space="preserve"> Same Finnish Infrast</w:t>
      </w:r>
      <w:r w:rsidR="008072BC" w:rsidRPr="00BD3873">
        <w:rPr>
          <w:b w:val="0"/>
          <w:bCs w:val="0"/>
          <w:u w:val="none"/>
        </w:rPr>
        <w:t>ruct</w:t>
      </w:r>
      <w:r w:rsidRPr="00BD3873">
        <w:rPr>
          <w:b w:val="0"/>
          <w:bCs w:val="0"/>
          <w:u w:val="none"/>
        </w:rPr>
        <w:t>ure During Ice</w:t>
      </w:r>
      <w:bookmarkEnd w:id="389"/>
    </w:p>
    <w:p w14:paraId="49F74868" w14:textId="15E986B0" w:rsidR="005C67AA" w:rsidRPr="00D2112F" w:rsidRDefault="00EA7D5F" w:rsidP="00EA7D5F">
      <w:pPr>
        <w:pStyle w:val="3"/>
        <w:rPr>
          <w:rFonts w:asciiTheme="minorHAnsi" w:hAnsiTheme="minorHAnsi"/>
          <w:szCs w:val="22"/>
        </w:rPr>
      </w:pPr>
      <w:bookmarkStart w:id="390" w:name="_Toc182568215"/>
      <w:r>
        <w:rPr>
          <w:lang w:val="en-US"/>
        </w:rPr>
        <w:t>Impact on VTS Radar</w:t>
      </w:r>
      <w:bookmarkEnd w:id="390"/>
    </w:p>
    <w:p w14:paraId="3E9252F3" w14:textId="77777777" w:rsidR="00934AFC" w:rsidRDefault="00934AFC" w:rsidP="00934AFC">
      <w:pPr>
        <w:pStyle w:val="Heading2separationline"/>
      </w:pPr>
    </w:p>
    <w:p w14:paraId="4E2986C8" w14:textId="5A452DAF" w:rsidR="00EA7D5F" w:rsidRDefault="00EA7D5F" w:rsidP="00EA7D5F">
      <w:pPr>
        <w:pStyle w:val="a2"/>
        <w:rPr>
          <w:ins w:id="391" w:author="Yuanming Hu" w:date="2025-08-01T10:29:00Z" w16du:dateUtc="2025-08-01T02:29:00Z"/>
          <w:rFonts w:eastAsia="宋体" w:cstheme="minorHAnsi"/>
          <w:color w:val="000000"/>
          <w:lang w:val="en-US" w:eastAsia="zh-CN"/>
        </w:rPr>
      </w:pPr>
      <w:r>
        <w:rPr>
          <w:rFonts w:cstheme="minorHAnsi"/>
          <w:color w:val="000000"/>
          <w:lang w:val="en-US"/>
        </w:rPr>
        <w:t xml:space="preserve">A </w:t>
      </w:r>
      <w:r w:rsidRPr="00F51412">
        <w:rPr>
          <w:rFonts w:cstheme="minorHAnsi"/>
          <w:color w:val="000000"/>
          <w:lang w:val="en-US"/>
        </w:rPr>
        <w:t>wind turbine or farm may create a blind spot or false reflected signals for the VTS radar that interfere with radar surveillance and make it more difficult to detect and locate vessels, especially if there are several blind spots and they are located close to each other.</w:t>
      </w:r>
    </w:p>
    <w:p w14:paraId="171C368B" w14:textId="24309330" w:rsidR="00DD4E84" w:rsidRPr="00245DEF" w:rsidRDefault="00DD4E84" w:rsidP="00DD4E84">
      <w:pPr>
        <w:pStyle w:val="a2"/>
        <w:kinsoku w:val="0"/>
        <w:overflowPunct w:val="0"/>
        <w:spacing w:line="249" w:lineRule="auto"/>
        <w:ind w:right="-1"/>
        <w:rPr>
          <w:ins w:id="392" w:author="Yuanming Hu" w:date="2025-08-01T10:29:00Z" w16du:dateUtc="2025-08-01T02:29:00Z"/>
          <w:rFonts w:eastAsia="宋体"/>
          <w:w w:val="105"/>
          <w:highlight w:val="yellow"/>
          <w:lang w:eastAsia="zh-CN"/>
        </w:rPr>
      </w:pPr>
      <w:ins w:id="393" w:author="Yuanming Hu" w:date="2025-08-01T10:29:00Z" w16du:dateUtc="2025-08-01T02:29:00Z">
        <w:r w:rsidRPr="00245DEF">
          <w:rPr>
            <w:w w:val="105"/>
            <w:highlight w:val="yellow"/>
            <w:lang w:eastAsia="zh-CN"/>
          </w:rPr>
          <w:t xml:space="preserve">During the design and construction phases of OREIs, full consideration should be given to their impact on VTS radar. </w:t>
        </w:r>
        <w:r w:rsidRPr="00245DEF">
          <w:rPr>
            <w:w w:val="105"/>
            <w:highlight w:val="yellow"/>
          </w:rPr>
          <w:t>Applying radar-absorbing materials to the towers of turbines that cause significant interference can reduce electromagnetic wave scattering, thereby mitigating the reflection of radar signals from the wind farm. Alternatively, additional radar base stations can be installed on the wind turbine towers.</w:t>
        </w:r>
      </w:ins>
    </w:p>
    <w:p w14:paraId="30653183" w14:textId="52C63241" w:rsidR="00DD4E84" w:rsidRDefault="00DD4E84" w:rsidP="00DD4E84">
      <w:pPr>
        <w:pStyle w:val="a2"/>
        <w:kinsoku w:val="0"/>
        <w:overflowPunct w:val="0"/>
        <w:spacing w:line="249" w:lineRule="auto"/>
        <w:ind w:right="-1"/>
        <w:rPr>
          <w:ins w:id="394" w:author="Yuanming Hu" w:date="2025-08-01T10:29:00Z" w16du:dateUtc="2025-08-01T02:29:00Z"/>
          <w:w w:val="105"/>
        </w:rPr>
      </w:pPr>
      <w:ins w:id="395" w:author="Yuanming Hu" w:date="2025-08-01T10:29:00Z" w16du:dateUtc="2025-08-01T02:29:00Z">
        <w:r w:rsidRPr="00245DEF">
          <w:rPr>
            <w:w w:val="105"/>
            <w:highlight w:val="yellow"/>
          </w:rPr>
          <w:t>At the same time, operators of OREIs should ensure that the performance of VTS radar meets the requirements outlined in the guideline</w:t>
        </w:r>
      </w:ins>
      <w:ins w:id="396" w:author="薇 龙" w:date="2025-08-22T10:21:00Z" w16du:dateUtc="2025-08-22T02:21:00Z">
        <w:r w:rsidR="00C23846">
          <w:rPr>
            <w:rFonts w:eastAsia="宋体" w:hint="eastAsia"/>
            <w:w w:val="105"/>
            <w:highlight w:val="yellow"/>
            <w:lang w:eastAsia="zh-CN"/>
          </w:rPr>
          <w:t>s</w:t>
        </w:r>
      </w:ins>
      <w:ins w:id="397" w:author="Yuanming Hu" w:date="2025-08-01T10:29:00Z" w16du:dateUtc="2025-08-01T02:29:00Z">
        <w:r w:rsidRPr="00245DEF">
          <w:rPr>
            <w:w w:val="105"/>
            <w:highlight w:val="yellow"/>
          </w:rPr>
          <w:t xml:space="preserve"> G1111-3-Ed1.0-Producing-Requirements-for-Radar.</w:t>
        </w:r>
      </w:ins>
    </w:p>
    <w:p w14:paraId="565450C5" w14:textId="77777777" w:rsidR="00DD4E84" w:rsidRPr="00DD4E84" w:rsidRDefault="00DD4E84" w:rsidP="00EA7D5F">
      <w:pPr>
        <w:pStyle w:val="a2"/>
        <w:rPr>
          <w:rFonts w:eastAsia="宋体"/>
          <w:lang w:eastAsia="zh-CN"/>
        </w:rPr>
      </w:pPr>
    </w:p>
    <w:p w14:paraId="0BC3BD07" w14:textId="4A0ECA59" w:rsidR="00000535" w:rsidRDefault="00E33C42" w:rsidP="00527FE6">
      <w:pPr>
        <w:pStyle w:val="2"/>
      </w:pPr>
      <w:bookmarkStart w:id="398" w:name="_Toc164170239"/>
      <w:bookmarkStart w:id="399" w:name="_Toc164237820"/>
      <w:bookmarkStart w:id="400" w:name="_Toc164237892"/>
      <w:bookmarkStart w:id="401" w:name="_Toc164237964"/>
      <w:bookmarkStart w:id="402" w:name="_Toc164238036"/>
      <w:bookmarkStart w:id="403" w:name="_Toc164238108"/>
      <w:bookmarkStart w:id="404" w:name="_Toc164238180"/>
      <w:bookmarkStart w:id="405" w:name="_Toc164243106"/>
      <w:bookmarkStart w:id="406" w:name="_Toc164322262"/>
      <w:bookmarkStart w:id="407" w:name="_Toc164322343"/>
      <w:bookmarkStart w:id="408" w:name="_Toc164323783"/>
      <w:bookmarkStart w:id="409" w:name="_Toc164170240"/>
      <w:bookmarkStart w:id="410" w:name="_Toc164237821"/>
      <w:bookmarkStart w:id="411" w:name="_Toc164237893"/>
      <w:bookmarkStart w:id="412" w:name="_Toc164237965"/>
      <w:bookmarkStart w:id="413" w:name="_Toc164238037"/>
      <w:bookmarkStart w:id="414" w:name="_Toc164238109"/>
      <w:bookmarkStart w:id="415" w:name="_Toc164238181"/>
      <w:bookmarkStart w:id="416" w:name="_Toc164243107"/>
      <w:bookmarkStart w:id="417" w:name="_Toc164322263"/>
      <w:bookmarkStart w:id="418" w:name="_Toc164322344"/>
      <w:bookmarkStart w:id="419" w:name="_Toc164323784"/>
      <w:bookmarkStart w:id="420" w:name="_Toc164170241"/>
      <w:bookmarkStart w:id="421" w:name="_Toc164237822"/>
      <w:bookmarkStart w:id="422" w:name="_Toc164237894"/>
      <w:bookmarkStart w:id="423" w:name="_Toc164237966"/>
      <w:bookmarkStart w:id="424" w:name="_Toc164238038"/>
      <w:bookmarkStart w:id="425" w:name="_Toc164238110"/>
      <w:bookmarkStart w:id="426" w:name="_Toc164238182"/>
      <w:bookmarkStart w:id="427" w:name="_Toc164243108"/>
      <w:bookmarkStart w:id="428" w:name="_Toc164322264"/>
      <w:bookmarkStart w:id="429" w:name="_Toc164322345"/>
      <w:bookmarkStart w:id="430" w:name="_Toc164323785"/>
      <w:bookmarkStart w:id="431" w:name="_Toc18256821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t>W</w:t>
      </w:r>
      <w:r w:rsidR="00B110F2">
        <w:t>eather</w:t>
      </w:r>
      <w:bookmarkEnd w:id="431"/>
    </w:p>
    <w:p w14:paraId="529EDF5F" w14:textId="77777777" w:rsidR="00A3733F" w:rsidRDefault="00A3733F" w:rsidP="00A3733F">
      <w:pPr>
        <w:pStyle w:val="Heading2separationline"/>
      </w:pPr>
    </w:p>
    <w:p w14:paraId="06025A32" w14:textId="45294667" w:rsidR="00A3733F" w:rsidRPr="004502EA" w:rsidRDefault="00A3733F" w:rsidP="004502EA">
      <w:pPr>
        <w:pStyle w:val="a2"/>
      </w:pPr>
      <w:r>
        <w:t xml:space="preserve">Existing and predicted weather patterns and their </w:t>
      </w:r>
      <w:del w:id="432" w:author="Monica Sundklev" w:date="2025-04-02T17:57:00Z">
        <w:r w:rsidDel="002E56E7">
          <w:delText>a</w:delText>
        </w:r>
      </w:del>
      <w:ins w:id="433" w:author="Monica Sundklev" w:date="2025-04-02T17:57:00Z">
        <w:r w:rsidR="002E56E7">
          <w:t>e</w:t>
        </w:r>
      </w:ins>
      <w:r>
        <w:t xml:space="preserve">ffect on maritime traffic should be considered within the risk assessment process. </w:t>
      </w:r>
      <w:r w:rsidR="003C08AC">
        <w:t>T</w:t>
      </w:r>
      <w:r>
        <w:t>his could include wind patterns, wave formation, and reductions in visibility due to fog.</w:t>
      </w:r>
    </w:p>
    <w:p w14:paraId="7A5F3A6E" w14:textId="46B74B62" w:rsidR="009B55F0" w:rsidRDefault="00E33C42" w:rsidP="00527FE6">
      <w:pPr>
        <w:pStyle w:val="2"/>
      </w:pPr>
      <w:bookmarkStart w:id="434" w:name="_Toc182568217"/>
      <w:r>
        <w:t>I</w:t>
      </w:r>
      <w:r w:rsidR="00DE2D87" w:rsidRPr="00000535">
        <w:t xml:space="preserve">ce and </w:t>
      </w:r>
      <w:r>
        <w:t>S</w:t>
      </w:r>
      <w:r w:rsidR="00DE2D87" w:rsidRPr="00000535">
        <w:t xml:space="preserve">ub </w:t>
      </w:r>
      <w:r>
        <w:t>P</w:t>
      </w:r>
      <w:r w:rsidR="00DE2D87" w:rsidRPr="00000535">
        <w:t xml:space="preserve">olar </w:t>
      </w:r>
      <w:r>
        <w:t>R</w:t>
      </w:r>
      <w:r w:rsidR="00DE2D87" w:rsidRPr="00000535">
        <w:t>egions</w:t>
      </w:r>
      <w:bookmarkEnd w:id="434"/>
    </w:p>
    <w:p w14:paraId="07C876E9" w14:textId="77777777" w:rsidR="00B103D9" w:rsidRPr="00B103D9" w:rsidRDefault="00B103D9" w:rsidP="00B103D9">
      <w:pPr>
        <w:pStyle w:val="Heading2separationline"/>
      </w:pPr>
    </w:p>
    <w:p w14:paraId="37F79CB1" w14:textId="72C3EC9E" w:rsidR="00A32C5B" w:rsidRDefault="00000535" w:rsidP="00BD3873">
      <w:pPr>
        <w:pStyle w:val="a2"/>
      </w:pPr>
      <w:r w:rsidRPr="009954DA">
        <w:t>Navigation during ice-free period differs significantly from navigation in ice. Du</w:t>
      </w:r>
      <w:r w:rsidR="00A32C5B">
        <w:t xml:space="preserve">ring </w:t>
      </w:r>
      <w:r w:rsidRPr="009954DA">
        <w:t xml:space="preserve">harsh ice conditions space for </w:t>
      </w:r>
      <w:r w:rsidR="00A32C5B">
        <w:t xml:space="preserve">maritime </w:t>
      </w:r>
      <w:r w:rsidRPr="009954DA">
        <w:t xml:space="preserve">traffic </w:t>
      </w:r>
      <w:r w:rsidR="00A32C5B">
        <w:t>cannot be</w:t>
      </w:r>
      <w:r w:rsidRPr="009954DA">
        <w:t xml:space="preserve"> limited to </w:t>
      </w:r>
      <w:r w:rsidR="00A32C5B">
        <w:t>the</w:t>
      </w:r>
      <w:r w:rsidRPr="009954DA">
        <w:t xml:space="preserve"> straightforward routes used during ice-free period</w:t>
      </w:r>
      <w:r w:rsidR="00A32C5B">
        <w:t>s.</w:t>
      </w:r>
    </w:p>
    <w:p w14:paraId="228BADE5" w14:textId="23A7EC47" w:rsidR="002E56E7" w:rsidRDefault="00000535" w:rsidP="00BD3873">
      <w:pPr>
        <w:pStyle w:val="a2"/>
        <w:rPr>
          <w:ins w:id="435" w:author="Monica Sundklev" w:date="2025-04-02T17:58:00Z"/>
        </w:rPr>
      </w:pPr>
      <w:del w:id="436" w:author="Monica Sundklev" w:date="2025-04-03T14:05:00Z">
        <w:r w:rsidRPr="009954DA" w:rsidDel="00701292">
          <w:br/>
        </w:r>
      </w:del>
      <w:r w:rsidR="00A32C5B">
        <w:t>Winter</w:t>
      </w:r>
      <w:r w:rsidRPr="009954DA">
        <w:t xml:space="preserve"> navigation routes are </w:t>
      </w:r>
      <w:r w:rsidR="00A32C5B">
        <w:t>depend</w:t>
      </w:r>
      <w:ins w:id="437" w:author="Monica Sundklev" w:date="2025-04-02T17:57:00Z">
        <w:r w:rsidR="002E56E7">
          <w:t>e</w:t>
        </w:r>
      </w:ins>
      <w:del w:id="438" w:author="Monica Sundklev" w:date="2025-04-02T17:57:00Z">
        <w:r w:rsidR="00A32C5B" w:rsidDel="002E56E7">
          <w:delText>a</w:delText>
        </w:r>
      </w:del>
      <w:r w:rsidR="00A32C5B">
        <w:t>nt</w:t>
      </w:r>
      <w:r w:rsidRPr="009954DA">
        <w:t xml:space="preserve"> on the ice situation at </w:t>
      </w:r>
      <w:r w:rsidR="00A32C5B">
        <w:t xml:space="preserve">the </w:t>
      </w:r>
      <w:r w:rsidRPr="009954DA">
        <w:t>given moment</w:t>
      </w:r>
      <w:r w:rsidR="00A32C5B">
        <w:t xml:space="preserve">. </w:t>
      </w:r>
      <w:r w:rsidRPr="009954DA">
        <w:t xml:space="preserve"> Using the optimal route in ice conditions is a key factor in maintaining the smooth, low-emission operation of navigation to the ports of the area during the winter seaso</w:t>
      </w:r>
      <w:r w:rsidR="00A32C5B">
        <w:t>n</w:t>
      </w:r>
      <w:r w:rsidRPr="009954DA">
        <w:t xml:space="preserve">. </w:t>
      </w:r>
      <w:r w:rsidR="00A32C5B">
        <w:t xml:space="preserve">OREI </w:t>
      </w:r>
      <w:r w:rsidRPr="009954DA">
        <w:t xml:space="preserve">placed in </w:t>
      </w:r>
      <w:r w:rsidR="00A32C5B">
        <w:t>the vicinity</w:t>
      </w:r>
      <w:r w:rsidRPr="009954DA">
        <w:t xml:space="preserve"> of </w:t>
      </w:r>
      <w:r w:rsidR="00A32C5B">
        <w:t xml:space="preserve">shipping </w:t>
      </w:r>
      <w:r w:rsidRPr="009954DA">
        <w:t>channels and areas</w:t>
      </w:r>
      <w:r w:rsidR="00A32C5B">
        <w:t xml:space="preserve"> of maritime activity</w:t>
      </w:r>
      <w:r w:rsidRPr="009954DA">
        <w:t xml:space="preserve"> increase the need for assistance during winter navigation</w:t>
      </w:r>
      <w:r w:rsidR="00A32C5B">
        <w:t>. T</w:t>
      </w:r>
      <w:r w:rsidR="00A32C5B" w:rsidRPr="009954DA">
        <w:t xml:space="preserve">o ensure the safety of navigation </w:t>
      </w:r>
      <w:r w:rsidR="00A32C5B">
        <w:t>i</w:t>
      </w:r>
      <w:r w:rsidRPr="009954DA">
        <w:t xml:space="preserve">t is not possible to leave vessels waiting for assistance in moving ice </w:t>
      </w:r>
      <w:r w:rsidR="00A32C5B">
        <w:t>near OREI. For instance; a</w:t>
      </w:r>
      <w:r w:rsidRPr="009954DA">
        <w:t>s the masses of ice move, the ice may push the vessel towards a wind farm</w:t>
      </w:r>
      <w:r w:rsidR="00A32C5B">
        <w:t xml:space="preserve"> which</w:t>
      </w:r>
      <w:r w:rsidRPr="009954DA">
        <w:t xml:space="preserve"> may cause the vessel to collide with a wind turbine. </w:t>
      </w:r>
    </w:p>
    <w:p w14:paraId="5742B435" w14:textId="6A5A19A7" w:rsidR="00097E4A" w:rsidRDefault="00A54E51" w:rsidP="00BD3873">
      <w:pPr>
        <w:pStyle w:val="a2"/>
      </w:pPr>
      <w:del w:id="439" w:author="Monica Sundklev" w:date="2025-04-02T17:58:00Z">
        <w:r w:rsidRPr="009954DA" w:rsidDel="002E56E7">
          <w:br/>
        </w:r>
      </w:del>
      <w:del w:id="440" w:author="Monica Sundklev" w:date="2025-04-03T14:04:00Z">
        <w:r w:rsidRPr="009954DA" w:rsidDel="00701292">
          <w:br/>
        </w:r>
      </w:del>
      <w:r w:rsidR="00104F50">
        <w:t>C</w:t>
      </w:r>
      <w:r w:rsidRPr="009954DA">
        <w:t xml:space="preserve">ameras and radar equipment suitable for monitoring the movement of ice </w:t>
      </w:r>
      <w:r w:rsidR="00104F50">
        <w:t>in or around OREI could</w:t>
      </w:r>
      <w:r w:rsidRPr="009954DA">
        <w:t xml:space="preserve"> improve the monitoring of the overall ice situation </w:t>
      </w:r>
      <w:r w:rsidR="00104F50">
        <w:t>in order to assign</w:t>
      </w:r>
      <w:r w:rsidRPr="009954DA">
        <w:t xml:space="preserve"> icebreaking assistance. </w:t>
      </w:r>
    </w:p>
    <w:p w14:paraId="4F6530FE" w14:textId="78B28666" w:rsidR="00A32C5B" w:rsidRDefault="00A32C5B" w:rsidP="00A32C5B">
      <w:pPr>
        <w:pStyle w:val="2"/>
      </w:pPr>
      <w:bookmarkStart w:id="441" w:name="_Toc182568218"/>
      <w:r>
        <w:t>Interaction with Aviation</w:t>
      </w:r>
      <w:bookmarkEnd w:id="441"/>
    </w:p>
    <w:p w14:paraId="7815705D" w14:textId="77777777" w:rsidR="00A32C5B" w:rsidRDefault="00A32C5B" w:rsidP="00A32C5B">
      <w:pPr>
        <w:pStyle w:val="Heading2separationline"/>
      </w:pPr>
    </w:p>
    <w:p w14:paraId="279F4BFA" w14:textId="414910C0" w:rsidR="00A32C5B" w:rsidRPr="00A32C5B" w:rsidRDefault="00A32C5B" w:rsidP="004502EA">
      <w:pPr>
        <w:pStyle w:val="a2"/>
      </w:pPr>
      <w:r>
        <w:t>Offshore renewable energy sites also display navigational warning lights prescribed by the national aviation authority. These lights are normally red and have various characteristics depending on the national requirement, they are also higher powered and visible from longer ranges than marine AtoN so the mariner will see these first and should take care not to confuse these with smaller vessel navigation lights.</w:t>
      </w:r>
    </w:p>
    <w:p w14:paraId="4FD08A62" w14:textId="631124AC" w:rsidR="00495DDA" w:rsidRPr="00F55AD7" w:rsidRDefault="001910F5" w:rsidP="00CB1D11">
      <w:pPr>
        <w:pStyle w:val="1"/>
        <w:suppressAutoHyphens/>
      </w:pPr>
      <w:bookmarkStart w:id="442" w:name="_Toc182568219"/>
      <w:r>
        <w:t>incident response</w:t>
      </w:r>
      <w:bookmarkEnd w:id="442"/>
    </w:p>
    <w:p w14:paraId="0E59B170" w14:textId="77777777" w:rsidR="00693B1F" w:rsidRPr="00F55AD7" w:rsidRDefault="00693B1F" w:rsidP="00CB1D11">
      <w:pPr>
        <w:pStyle w:val="Heading1separationline"/>
        <w:suppressAutoHyphens/>
      </w:pPr>
    </w:p>
    <w:p w14:paraId="5E137225" w14:textId="7571A692" w:rsidR="001910F5" w:rsidRDefault="001910F5" w:rsidP="001910F5">
      <w:pPr>
        <w:pStyle w:val="2"/>
      </w:pPr>
      <w:bookmarkStart w:id="443" w:name="_Toc182568220"/>
      <w:r>
        <w:t>Search and rescue</w:t>
      </w:r>
      <w:r w:rsidR="00334254">
        <w:t xml:space="preserve"> (SAR)</w:t>
      </w:r>
      <w:bookmarkEnd w:id="443"/>
    </w:p>
    <w:p w14:paraId="20B5984D" w14:textId="77777777" w:rsidR="00604B7A" w:rsidRDefault="00604B7A" w:rsidP="00604B7A">
      <w:pPr>
        <w:pStyle w:val="Heading2separationline"/>
      </w:pPr>
    </w:p>
    <w:p w14:paraId="47A11023" w14:textId="7586708F" w:rsidR="00604B7A" w:rsidRDefault="00604B7A" w:rsidP="00604B7A">
      <w:pPr>
        <w:pStyle w:val="a2"/>
      </w:pPr>
      <w:r w:rsidRPr="00FE41BF">
        <w:t xml:space="preserve">This section is based broadly on policy documents published </w:t>
      </w:r>
      <w:r w:rsidR="00FE41BF">
        <w:rPr>
          <w:rFonts w:hint="eastAsia"/>
          <w:lang w:eastAsia="ko-KR"/>
        </w:rPr>
        <w:t xml:space="preserve">online </w:t>
      </w:r>
      <w:r w:rsidRPr="00FE41BF">
        <w:t xml:space="preserve">by the Maritime &amp; Coastguard Agency UK (MCA). These documents include Offshore Renewable Energy Installations: </w:t>
      </w:r>
      <w:r w:rsidRPr="002E56E7">
        <w:rPr>
          <w:highlight w:val="cyan"/>
        </w:rPr>
        <w:t>Requirements, guidance and operational considerations for SAR &amp; Emergency Response</w:t>
      </w:r>
      <w:r w:rsidRPr="002E56E7">
        <w:rPr>
          <w:i/>
          <w:iCs/>
          <w:highlight w:val="cyan"/>
        </w:rPr>
        <w:t xml:space="preserve"> </w:t>
      </w:r>
      <w:r w:rsidRPr="002E56E7">
        <w:rPr>
          <w:highlight w:val="cyan"/>
        </w:rPr>
        <w:t>and Marine Guidance Notice (MGN) 654</w:t>
      </w:r>
      <w:r w:rsidRPr="00FE41BF">
        <w:t xml:space="preserve">. For further information on SAR within or in the vicinity of OREI, Administrations </w:t>
      </w:r>
      <w:r w:rsidR="00334254" w:rsidRPr="00FE41BF">
        <w:t xml:space="preserve">could </w:t>
      </w:r>
      <w:r w:rsidRPr="00FE41BF">
        <w:t>refer to these documents.</w:t>
      </w:r>
      <w:r w:rsidRPr="006042D0">
        <w:t> </w:t>
      </w:r>
    </w:p>
    <w:p w14:paraId="3417C8EA" w14:textId="52D3C071" w:rsidR="00604B7A" w:rsidRPr="006042D0" w:rsidRDefault="00604B7A" w:rsidP="004502EA">
      <w:pPr>
        <w:pStyle w:val="a2"/>
        <w:rPr>
          <w:lang w:val="en-AU"/>
        </w:rPr>
      </w:pPr>
      <w:r w:rsidRPr="006042D0">
        <w:t>A SAR response can be degraded due to the presence of OREI. Therefore, A</w:t>
      </w:r>
      <w:r>
        <w:t>dministrations</w:t>
      </w:r>
      <w:r w:rsidRPr="006042D0">
        <w:t xml:space="preserve"> ha</w:t>
      </w:r>
      <w:r>
        <w:t>ve</w:t>
      </w:r>
      <w:r w:rsidRPr="006042D0">
        <w:t xml:space="preserve"> a significant interest in their layout and operation. </w:t>
      </w:r>
      <w:r w:rsidRPr="006042D0">
        <w:rPr>
          <w:lang w:val="en-AU"/>
        </w:rPr>
        <w:t> </w:t>
      </w:r>
      <w:r w:rsidRPr="006042D0">
        <w:t>It is vital OREI are sited, constructed, equipped, and operated so as to minimise their impact on any SAR or emergency response and salvage operation. OREI developers should be required to provide evidence of suitable risk mitigation measures in this regard. </w:t>
      </w:r>
      <w:r w:rsidRPr="006042D0">
        <w:rPr>
          <w:lang w:val="en-AU"/>
        </w:rPr>
        <w:t> </w:t>
      </w:r>
    </w:p>
    <w:p w14:paraId="0F839A6B" w14:textId="1BF128E1" w:rsidR="00604B7A" w:rsidRPr="006042D0" w:rsidRDefault="00604B7A" w:rsidP="004502EA">
      <w:pPr>
        <w:pStyle w:val="a2"/>
        <w:rPr>
          <w:lang w:val="en-AU"/>
        </w:rPr>
      </w:pPr>
      <w:r w:rsidRPr="006042D0">
        <w:t xml:space="preserve">Based on international experience and empirical evidence, principal measures strongly recommended for effective SAR in </w:t>
      </w:r>
      <w:r w:rsidR="00334254">
        <w:t>and</w:t>
      </w:r>
      <w:r w:rsidRPr="006042D0">
        <w:t xml:space="preserve"> around any OREI </w:t>
      </w:r>
      <w:r w:rsidR="00334254">
        <w:t>include</w:t>
      </w:r>
      <w:r w:rsidRPr="006042D0">
        <w:t>:</w:t>
      </w:r>
      <w:r w:rsidRPr="006042D0">
        <w:rPr>
          <w:lang w:val="en-AU"/>
        </w:rPr>
        <w:t> </w:t>
      </w:r>
    </w:p>
    <w:p w14:paraId="46C7B371" w14:textId="7FC65DBD" w:rsidR="00604B7A" w:rsidRPr="006042D0" w:rsidRDefault="00604B7A" w:rsidP="00FD5D89">
      <w:pPr>
        <w:pStyle w:val="Bullet1"/>
        <w:rPr>
          <w:lang w:val="en-AU"/>
        </w:rPr>
      </w:pPr>
      <w:r w:rsidRPr="006042D0">
        <w:t xml:space="preserve">Linear layout of individual turbines, with </w:t>
      </w:r>
      <w:r w:rsidR="00334254">
        <w:t>preferably</w:t>
      </w:r>
      <w:r w:rsidRPr="006042D0">
        <w:t xml:space="preserve"> </w:t>
      </w:r>
      <w:ins w:id="444" w:author="Monica Sundklev" w:date="2025-04-03T14:06:00Z">
        <w:r w:rsidR="00701292">
          <w:t>two (</w:t>
        </w:r>
      </w:ins>
      <w:r w:rsidRPr="006042D0">
        <w:t>2</w:t>
      </w:r>
      <w:ins w:id="445" w:author="Monica Sundklev" w:date="2025-04-03T14:06:00Z">
        <w:r w:rsidR="00701292">
          <w:t>)</w:t>
        </w:r>
      </w:ins>
      <w:r w:rsidRPr="006042D0">
        <w:t xml:space="preserve"> lines of orientation </w:t>
      </w:r>
    </w:p>
    <w:p w14:paraId="763BD535" w14:textId="1FEFE8DF" w:rsidR="00604B7A" w:rsidRPr="006042D0" w:rsidRDefault="00604B7A" w:rsidP="00FD5D89">
      <w:pPr>
        <w:pStyle w:val="Bullet1"/>
        <w:rPr>
          <w:lang w:val="en-AU"/>
        </w:rPr>
      </w:pPr>
      <w:r w:rsidRPr="006042D0">
        <w:t xml:space="preserve">SAR </w:t>
      </w:r>
      <w:del w:id="446" w:author="Monica Sundklev" w:date="2025-04-03T14:06:00Z">
        <w:r w:rsidRPr="006042D0" w:rsidDel="00701292">
          <w:delText>L</w:delText>
        </w:r>
      </w:del>
      <w:ins w:id="447" w:author="Monica Sundklev" w:date="2025-04-03T14:06:00Z">
        <w:r w:rsidR="00701292">
          <w:t>l</w:t>
        </w:r>
      </w:ins>
      <w:r w:rsidRPr="006042D0">
        <w:t>anes </w:t>
      </w:r>
      <w:r w:rsidRPr="006042D0">
        <w:rPr>
          <w:lang w:val="en-AU"/>
        </w:rPr>
        <w:t> </w:t>
      </w:r>
    </w:p>
    <w:p w14:paraId="77E97933" w14:textId="34D3E53B" w:rsidR="00604B7A" w:rsidRPr="006042D0" w:rsidRDefault="00604B7A" w:rsidP="00FD5D89">
      <w:pPr>
        <w:pStyle w:val="Bullet1"/>
        <w:rPr>
          <w:lang w:val="en-AU"/>
        </w:rPr>
      </w:pPr>
      <w:r w:rsidRPr="006042D0">
        <w:t>Clear and unique identification marking visible to surface vessels and SAR aircraft</w:t>
      </w:r>
      <w:r w:rsidRPr="006042D0">
        <w:rPr>
          <w:lang w:val="en-AU"/>
        </w:rPr>
        <w:t> </w:t>
      </w:r>
    </w:p>
    <w:p w14:paraId="1CFC71F1" w14:textId="77777777" w:rsidR="00604B7A" w:rsidRPr="00CF4AB5" w:rsidRDefault="00604B7A" w:rsidP="00FD5D89">
      <w:pPr>
        <w:pStyle w:val="Bullet1"/>
        <w:rPr>
          <w:lang w:val="en-AU"/>
        </w:rPr>
      </w:pPr>
      <w:r w:rsidRPr="006042D0">
        <w:t>Control and rapid shutdown of individual and groups of OREI devices (wind turbines in particular)</w:t>
      </w:r>
      <w:r w:rsidRPr="00CF4AB5">
        <w:rPr>
          <w:lang w:val="en-AU"/>
        </w:rPr>
        <w:t> </w:t>
      </w:r>
    </w:p>
    <w:p w14:paraId="1BABF734" w14:textId="4BDFD47E" w:rsidR="00604B7A" w:rsidRPr="006042D0" w:rsidRDefault="00604B7A" w:rsidP="004502EA">
      <w:pPr>
        <w:pStyle w:val="a2"/>
        <w:rPr>
          <w:lang w:val="en-AU"/>
        </w:rPr>
      </w:pPr>
      <w:r w:rsidRPr="006042D0">
        <w:lastRenderedPageBreak/>
        <w:t xml:space="preserve">The layouts of OREI with </w:t>
      </w:r>
      <w:r w:rsidR="00334254">
        <w:t xml:space="preserve">fixed, </w:t>
      </w:r>
      <w:r w:rsidRPr="006042D0">
        <w:t xml:space="preserve">floating and/or surface piercing devices and structures must be designed to allow safe transit of surface vessels, including rescue craft and SAR helicopters through OREI. </w:t>
      </w:r>
    </w:p>
    <w:p w14:paraId="2F3758C3" w14:textId="2B38C8B2" w:rsidR="00604B7A" w:rsidRPr="006042D0" w:rsidRDefault="00604B7A" w:rsidP="00604B7A">
      <w:pPr>
        <w:pStyle w:val="a2"/>
        <w:rPr>
          <w:lang w:val="en-AU"/>
        </w:rPr>
      </w:pPr>
      <w:r w:rsidRPr="006042D0">
        <w:t xml:space="preserve">Multiple lines of orientation are </w:t>
      </w:r>
      <w:r w:rsidR="00334254">
        <w:t>preferred</w:t>
      </w:r>
      <w:r w:rsidRPr="006042D0">
        <w:t xml:space="preserve"> as they provide alternative options for planning SAR operations for vessels and aircraft to counter the effects of the environment (e.g. sea state, tide, and visibility) on manoeuvring. </w:t>
      </w:r>
      <w:r w:rsidRPr="006042D0">
        <w:rPr>
          <w:lang w:val="en-AU"/>
        </w:rPr>
        <w:t> </w:t>
      </w:r>
    </w:p>
    <w:p w14:paraId="205493A7" w14:textId="632FB34E" w:rsidR="00E20F42" w:rsidRPr="006042D0" w:rsidRDefault="00604B7A" w:rsidP="004502EA">
      <w:pPr>
        <w:pStyle w:val="a2"/>
        <w:rPr>
          <w:lang w:val="en-AU"/>
        </w:rPr>
      </w:pPr>
      <w:r w:rsidRPr="006042D0">
        <w:t xml:space="preserve">Where a project proposes only one line of orientation, this should be discussed by </w:t>
      </w:r>
      <w:ins w:id="448" w:author="Monica Sundklev" w:date="2025-04-03T14:20:00Z">
        <w:r w:rsidR="00347BAC">
          <w:t xml:space="preserve">OREI </w:t>
        </w:r>
      </w:ins>
      <w:r w:rsidRPr="006042D0">
        <w:t xml:space="preserve">developers with </w:t>
      </w:r>
      <w:del w:id="449" w:author="Monica Sundklev" w:date="2025-04-03T14:20:00Z">
        <w:r w:rsidR="00FC2E9B" w:rsidRPr="004B2026" w:rsidDel="00347BAC">
          <w:rPr>
            <w:highlight w:val="lightGray"/>
          </w:rPr>
          <w:delText xml:space="preserve">National Competent </w:delText>
        </w:r>
      </w:del>
      <w:ins w:id="450" w:author="Monica Sundklev" w:date="2025-04-03T14:20:00Z">
        <w:r w:rsidR="00347BAC">
          <w:rPr>
            <w:highlight w:val="lightGray"/>
          </w:rPr>
          <w:t xml:space="preserve">relevant maritime </w:t>
        </w:r>
      </w:ins>
      <w:del w:id="451" w:author="Monica Sundklev" w:date="2025-04-03T14:20:00Z">
        <w:r w:rsidR="00FC2E9B" w:rsidRPr="004B2026" w:rsidDel="00347BAC">
          <w:rPr>
            <w:highlight w:val="lightGray"/>
          </w:rPr>
          <w:delText>A</w:delText>
        </w:r>
      </w:del>
      <w:ins w:id="452" w:author="Monica Sundklev" w:date="2025-04-03T14:20:00Z">
        <w:r w:rsidR="00347BAC">
          <w:rPr>
            <w:highlight w:val="lightGray"/>
          </w:rPr>
          <w:t>a</w:t>
        </w:r>
      </w:ins>
      <w:r w:rsidR="00FC2E9B" w:rsidRPr="004B2026">
        <w:rPr>
          <w:highlight w:val="lightGray"/>
        </w:rPr>
        <w:t>uthorities</w:t>
      </w:r>
      <w:r w:rsidRPr="006042D0">
        <w:t xml:space="preserve"> and a safety justification should be prepared and submitted </w:t>
      </w:r>
      <w:r w:rsidR="00FC2E9B" w:rsidRPr="006042D0">
        <w:t>to support</w:t>
      </w:r>
      <w:r w:rsidR="00FC2E9B">
        <w:t>.</w:t>
      </w:r>
    </w:p>
    <w:p w14:paraId="7708BB5A" w14:textId="0F3F29CB" w:rsidR="00D3313E" w:rsidRDefault="00D3313E" w:rsidP="00D3313E">
      <w:pPr>
        <w:pStyle w:val="3"/>
      </w:pPr>
      <w:bookmarkStart w:id="453" w:name="_Toc182568221"/>
      <w:r>
        <w:t>Refuge Areas</w:t>
      </w:r>
      <w:bookmarkEnd w:id="453"/>
    </w:p>
    <w:p w14:paraId="65051656" w14:textId="5FB21595" w:rsidR="00FC2E9B" w:rsidRPr="004502EA" w:rsidRDefault="00D3313E" w:rsidP="004502EA">
      <w:pPr>
        <w:pStyle w:val="a2"/>
        <w:rPr>
          <w:lang w:val="en-AU"/>
        </w:rPr>
      </w:pPr>
      <w:r w:rsidRPr="006042D0">
        <w:t xml:space="preserve">Where </w:t>
      </w:r>
      <w:r w:rsidR="00FC2E9B">
        <w:t>OREI</w:t>
      </w:r>
      <w:r w:rsidRPr="006042D0">
        <w:t xml:space="preserve"> are proposed be to very large </w:t>
      </w:r>
      <w:del w:id="454" w:author="Monica Sundklev" w:date="2025-04-03T14:20:00Z">
        <w:r w:rsidR="00FC2E9B" w:rsidRPr="004B2026" w:rsidDel="00347BAC">
          <w:rPr>
            <w:highlight w:val="lightGray"/>
          </w:rPr>
          <w:delText>National Competent</w:delText>
        </w:r>
      </w:del>
      <w:ins w:id="455" w:author="Monica Sundklev" w:date="2025-04-03T14:20:00Z">
        <w:r w:rsidR="00347BAC">
          <w:rPr>
            <w:highlight w:val="lightGray"/>
          </w:rPr>
          <w:t>relevant maritime</w:t>
        </w:r>
      </w:ins>
      <w:r w:rsidR="00FC2E9B" w:rsidRPr="004B2026">
        <w:rPr>
          <w:highlight w:val="lightGray"/>
        </w:rPr>
        <w:t xml:space="preserve"> </w:t>
      </w:r>
      <w:del w:id="456" w:author="Monica Sundklev" w:date="2025-04-03T14:20:00Z">
        <w:r w:rsidR="00FC2E9B" w:rsidRPr="004B2026" w:rsidDel="00347BAC">
          <w:rPr>
            <w:highlight w:val="lightGray"/>
          </w:rPr>
          <w:delText>A</w:delText>
        </w:r>
      </w:del>
      <w:ins w:id="457" w:author="Monica Sundklev" w:date="2025-04-03T14:20:00Z">
        <w:r w:rsidR="00347BAC">
          <w:rPr>
            <w:highlight w:val="lightGray"/>
          </w:rPr>
          <w:t>a</w:t>
        </w:r>
      </w:ins>
      <w:r w:rsidR="00FC2E9B" w:rsidRPr="004B2026">
        <w:rPr>
          <w:highlight w:val="lightGray"/>
        </w:rPr>
        <w:t>uthorities</w:t>
      </w:r>
      <w:r w:rsidR="00FC2E9B">
        <w:t xml:space="preserve"> </w:t>
      </w:r>
      <w:r w:rsidRPr="006042D0">
        <w:t>may request refuge area</w:t>
      </w:r>
      <w:r w:rsidR="00FC2E9B">
        <w:t>s</w:t>
      </w:r>
      <w:r w:rsidRPr="006042D0">
        <w:t xml:space="preserve"> be</w:t>
      </w:r>
      <w:r w:rsidR="00FC2E9B">
        <w:t xml:space="preserve">ing </w:t>
      </w:r>
      <w:r w:rsidRPr="006042D0">
        <w:t xml:space="preserve">included in the </w:t>
      </w:r>
      <w:r w:rsidR="00FC2E9B">
        <w:t>layout</w:t>
      </w:r>
      <w:r w:rsidRPr="006042D0">
        <w:t xml:space="preserve">. </w:t>
      </w:r>
    </w:p>
    <w:p w14:paraId="4FDC0D95" w14:textId="25024EC3" w:rsidR="008525A7" w:rsidRDefault="008525A7" w:rsidP="008525A7">
      <w:pPr>
        <w:pStyle w:val="2"/>
        <w:suppressAutoHyphens/>
      </w:pPr>
      <w:bookmarkStart w:id="458" w:name="_Toc164237829"/>
      <w:bookmarkStart w:id="459" w:name="_Toc164237901"/>
      <w:bookmarkStart w:id="460" w:name="_Toc164237973"/>
      <w:bookmarkStart w:id="461" w:name="_Toc164238045"/>
      <w:bookmarkStart w:id="462" w:name="_Toc164238117"/>
      <w:bookmarkStart w:id="463" w:name="_Toc164238189"/>
      <w:bookmarkStart w:id="464" w:name="_Toc164243115"/>
      <w:bookmarkStart w:id="465" w:name="_Toc164322271"/>
      <w:bookmarkStart w:id="466" w:name="_Toc164322352"/>
      <w:bookmarkStart w:id="467" w:name="_Toc182568222"/>
      <w:bookmarkEnd w:id="458"/>
      <w:bookmarkEnd w:id="459"/>
      <w:bookmarkEnd w:id="460"/>
      <w:bookmarkEnd w:id="461"/>
      <w:bookmarkEnd w:id="462"/>
      <w:bookmarkEnd w:id="463"/>
      <w:bookmarkEnd w:id="464"/>
      <w:bookmarkEnd w:id="465"/>
      <w:bookmarkEnd w:id="466"/>
      <w:r>
        <w:t>Ship Loss of Propulsion</w:t>
      </w:r>
      <w:bookmarkEnd w:id="467"/>
    </w:p>
    <w:p w14:paraId="69130956" w14:textId="77777777" w:rsidR="008525A7" w:rsidRDefault="008525A7" w:rsidP="008525A7">
      <w:pPr>
        <w:pStyle w:val="Heading2separationline"/>
      </w:pPr>
    </w:p>
    <w:p w14:paraId="7D5E5E08" w14:textId="4BDA6CD1" w:rsidR="008525A7" w:rsidRPr="008525A7" w:rsidRDefault="008525A7" w:rsidP="004502EA">
      <w:pPr>
        <w:pStyle w:val="a2"/>
      </w:pPr>
      <w:r>
        <w:t xml:space="preserve">Sufficient margin between OREI and shipping lanes should be maintained to mitigate the risk of vessels losing power/propulsion and drifting into the developed area. The </w:t>
      </w:r>
      <w:del w:id="468" w:author="Monica Sundklev" w:date="2025-04-03T14:21:00Z">
        <w:r w:rsidRPr="004B2026" w:rsidDel="00347BAC">
          <w:rPr>
            <w:highlight w:val="lightGray"/>
          </w:rPr>
          <w:delText xml:space="preserve">National Competent </w:delText>
        </w:r>
      </w:del>
      <w:ins w:id="469" w:author="Monica Sundklev" w:date="2025-04-03T14:21:00Z">
        <w:r w:rsidR="00347BAC">
          <w:rPr>
            <w:highlight w:val="lightGray"/>
          </w:rPr>
          <w:t xml:space="preserve">relevant maritime </w:t>
        </w:r>
      </w:ins>
      <w:del w:id="470" w:author="Monica Sundklev" w:date="2025-04-03T14:21:00Z">
        <w:r w:rsidRPr="004B2026" w:rsidDel="00347BAC">
          <w:rPr>
            <w:highlight w:val="lightGray"/>
          </w:rPr>
          <w:delText>A</w:delText>
        </w:r>
      </w:del>
      <w:ins w:id="471" w:author="Monica Sundklev" w:date="2025-04-03T14:21:00Z">
        <w:r w:rsidR="00347BAC">
          <w:rPr>
            <w:highlight w:val="lightGray"/>
          </w:rPr>
          <w:t>a</w:t>
        </w:r>
      </w:ins>
      <w:r w:rsidRPr="004B2026">
        <w:rPr>
          <w:highlight w:val="lightGray"/>
        </w:rPr>
        <w:t>uthority</w:t>
      </w:r>
      <w:r>
        <w:t xml:space="preserve"> should advise the </w:t>
      </w:r>
      <w:ins w:id="472" w:author="Monica Sundklev" w:date="2025-04-03T14:22:00Z">
        <w:r w:rsidR="00256489">
          <w:t xml:space="preserve">OREI </w:t>
        </w:r>
      </w:ins>
      <w:r>
        <w:t>developers on the required safe distance, or potential other mitigation like Emergency Response Vessels, on a case by case basis for the development.</w:t>
      </w:r>
    </w:p>
    <w:p w14:paraId="537F30D7" w14:textId="67963F01" w:rsidR="00D15A11" w:rsidRDefault="00842936" w:rsidP="004502EA">
      <w:pPr>
        <w:pStyle w:val="2"/>
        <w:suppressAutoHyphens/>
      </w:pPr>
      <w:bookmarkStart w:id="473" w:name="_Toc164237830"/>
      <w:bookmarkStart w:id="474" w:name="_Toc164237902"/>
      <w:bookmarkStart w:id="475" w:name="_Toc164237974"/>
      <w:bookmarkStart w:id="476" w:name="_Toc164238046"/>
      <w:bookmarkStart w:id="477" w:name="_Toc164238118"/>
      <w:bookmarkStart w:id="478" w:name="_Toc164238190"/>
      <w:bookmarkStart w:id="479" w:name="_Toc164243116"/>
      <w:bookmarkStart w:id="480" w:name="_Toc164322272"/>
      <w:bookmarkStart w:id="481" w:name="_Toc164322353"/>
      <w:bookmarkStart w:id="482" w:name="_Toc164323793"/>
      <w:bookmarkStart w:id="483" w:name="_Toc164237831"/>
      <w:bookmarkStart w:id="484" w:name="_Toc164237903"/>
      <w:bookmarkStart w:id="485" w:name="_Toc164237975"/>
      <w:bookmarkStart w:id="486" w:name="_Toc164238047"/>
      <w:bookmarkStart w:id="487" w:name="_Toc164238119"/>
      <w:bookmarkStart w:id="488" w:name="_Toc164238191"/>
      <w:bookmarkStart w:id="489" w:name="_Toc164243117"/>
      <w:bookmarkStart w:id="490" w:name="_Toc164322273"/>
      <w:bookmarkStart w:id="491" w:name="_Toc164322354"/>
      <w:bookmarkStart w:id="492" w:name="_Toc164323794"/>
      <w:bookmarkStart w:id="493" w:name="_Toc164237832"/>
      <w:bookmarkStart w:id="494" w:name="_Toc164237904"/>
      <w:bookmarkStart w:id="495" w:name="_Toc164237976"/>
      <w:bookmarkStart w:id="496" w:name="_Toc164238048"/>
      <w:bookmarkStart w:id="497" w:name="_Toc164238120"/>
      <w:bookmarkStart w:id="498" w:name="_Toc164238192"/>
      <w:bookmarkStart w:id="499" w:name="_Toc164243118"/>
      <w:bookmarkStart w:id="500" w:name="_Toc164322274"/>
      <w:bookmarkStart w:id="501" w:name="_Toc164322355"/>
      <w:bookmarkStart w:id="502" w:name="_Toc164323795"/>
      <w:bookmarkStart w:id="503" w:name="_Toc164237833"/>
      <w:bookmarkStart w:id="504" w:name="_Toc164237905"/>
      <w:bookmarkStart w:id="505" w:name="_Toc164237977"/>
      <w:bookmarkStart w:id="506" w:name="_Toc164238049"/>
      <w:bookmarkStart w:id="507" w:name="_Toc164238121"/>
      <w:bookmarkStart w:id="508" w:name="_Toc164238193"/>
      <w:bookmarkStart w:id="509" w:name="_Toc164243119"/>
      <w:bookmarkStart w:id="510" w:name="_Toc164322275"/>
      <w:bookmarkStart w:id="511" w:name="_Toc164322356"/>
      <w:bookmarkStart w:id="512" w:name="_Toc164323796"/>
      <w:bookmarkStart w:id="513" w:name="_Toc164237834"/>
      <w:bookmarkStart w:id="514" w:name="_Toc164237906"/>
      <w:bookmarkStart w:id="515" w:name="_Toc164237978"/>
      <w:bookmarkStart w:id="516" w:name="_Toc164238050"/>
      <w:bookmarkStart w:id="517" w:name="_Toc164238122"/>
      <w:bookmarkStart w:id="518" w:name="_Toc164238194"/>
      <w:bookmarkStart w:id="519" w:name="_Toc164243120"/>
      <w:bookmarkStart w:id="520" w:name="_Toc164322276"/>
      <w:bookmarkStart w:id="521" w:name="_Toc164322357"/>
      <w:bookmarkStart w:id="522" w:name="_Toc164323797"/>
      <w:bookmarkStart w:id="523" w:name="_Toc182568223"/>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t>Collisions, Allisions and Groundings</w:t>
      </w:r>
      <w:bookmarkEnd w:id="523"/>
    </w:p>
    <w:p w14:paraId="13276956" w14:textId="77777777" w:rsidR="00BD3873" w:rsidRPr="00BD3873" w:rsidRDefault="00BD3873" w:rsidP="00BD3873">
      <w:pPr>
        <w:pStyle w:val="Heading2separationline"/>
      </w:pPr>
    </w:p>
    <w:p w14:paraId="1F594F2A" w14:textId="74CE8A49" w:rsidR="00D15A11" w:rsidRDefault="00D15A11" w:rsidP="00D15A11">
      <w:pPr>
        <w:pStyle w:val="a2"/>
      </w:pPr>
      <w:r>
        <w:t xml:space="preserve">The establishment of OREI </w:t>
      </w:r>
      <w:commentRangeStart w:id="524"/>
      <w:r>
        <w:t xml:space="preserve">will </w:t>
      </w:r>
      <w:commentRangeEnd w:id="524"/>
      <w:r w:rsidR="00701292">
        <w:rPr>
          <w:rStyle w:val="af3"/>
        </w:rPr>
        <w:commentReference w:id="524"/>
      </w:r>
      <w:r>
        <w:t>increase the risk of collision, allision and possibly grounding in the area.</w:t>
      </w:r>
    </w:p>
    <w:p w14:paraId="1A504460" w14:textId="1D4DF930" w:rsidR="00D15A11" w:rsidRPr="00D15A11" w:rsidRDefault="00D15A11" w:rsidP="004502EA">
      <w:pPr>
        <w:pStyle w:val="a2"/>
      </w:pPr>
      <w:del w:id="525" w:author="Monica Sundklev" w:date="2025-04-03T14:21:00Z">
        <w:r w:rsidRPr="004B2026" w:rsidDel="00256489">
          <w:rPr>
            <w:highlight w:val="lightGray"/>
          </w:rPr>
          <w:delText xml:space="preserve">National Competent </w:delText>
        </w:r>
      </w:del>
      <w:ins w:id="526" w:author="Monica Sundklev" w:date="2025-04-03T14:21:00Z">
        <w:r w:rsidR="00256489">
          <w:rPr>
            <w:highlight w:val="lightGray"/>
          </w:rPr>
          <w:t xml:space="preserve">Relevant maritime </w:t>
        </w:r>
      </w:ins>
      <w:del w:id="527" w:author="Monica Sundklev" w:date="2025-04-03T14:22:00Z">
        <w:r w:rsidRPr="004B2026" w:rsidDel="00256489">
          <w:rPr>
            <w:highlight w:val="lightGray"/>
          </w:rPr>
          <w:delText>A</w:delText>
        </w:r>
      </w:del>
      <w:ins w:id="528" w:author="Monica Sundklev" w:date="2025-04-03T14:22:00Z">
        <w:r w:rsidR="00256489">
          <w:rPr>
            <w:highlight w:val="lightGray"/>
          </w:rPr>
          <w:t>a</w:t>
        </w:r>
      </w:ins>
      <w:r w:rsidRPr="004B2026">
        <w:rPr>
          <w:highlight w:val="lightGray"/>
        </w:rPr>
        <w:t xml:space="preserve">uthorities and </w:t>
      </w:r>
      <w:ins w:id="529" w:author="Monica Sundklev" w:date="2025-04-03T14:22:00Z">
        <w:r w:rsidR="00256489">
          <w:rPr>
            <w:highlight w:val="lightGray"/>
          </w:rPr>
          <w:t xml:space="preserve">OREI </w:t>
        </w:r>
      </w:ins>
      <w:del w:id="530" w:author="Monica Sundklev" w:date="2025-04-03T14:22:00Z">
        <w:r w:rsidRPr="004B2026" w:rsidDel="00256489">
          <w:rPr>
            <w:highlight w:val="lightGray"/>
          </w:rPr>
          <w:delText>D</w:delText>
        </w:r>
      </w:del>
      <w:ins w:id="531" w:author="Monica Sundklev" w:date="2025-04-03T14:22:00Z">
        <w:r w:rsidR="00256489">
          <w:rPr>
            <w:highlight w:val="lightGray"/>
          </w:rPr>
          <w:t>d</w:t>
        </w:r>
      </w:ins>
      <w:r w:rsidRPr="004B2026">
        <w:rPr>
          <w:highlight w:val="lightGray"/>
        </w:rPr>
        <w:t>evelopers</w:t>
      </w:r>
      <w:r>
        <w:t xml:space="preserve"> should have, and regularly review, plans for reacting to accidents including collisions, allisions and groundings. </w:t>
      </w:r>
    </w:p>
    <w:p w14:paraId="595A1942" w14:textId="77777777" w:rsidR="00D436E2" w:rsidRDefault="00D436E2" w:rsidP="00D436E2">
      <w:pPr>
        <w:pStyle w:val="1"/>
      </w:pPr>
      <w:bookmarkStart w:id="532" w:name="_Toc182568224"/>
      <w:r>
        <w:t>Marine Spatial Planning</w:t>
      </w:r>
      <w:bookmarkEnd w:id="532"/>
    </w:p>
    <w:p w14:paraId="7087E77E" w14:textId="77777777" w:rsidR="00D436E2" w:rsidRDefault="00D436E2" w:rsidP="00D436E2">
      <w:pPr>
        <w:pStyle w:val="Heading1separationline"/>
      </w:pPr>
    </w:p>
    <w:p w14:paraId="39F689F2" w14:textId="72D0E46B" w:rsidR="00D436E2" w:rsidRPr="004D4FAE" w:rsidRDefault="00D436E2" w:rsidP="00BD3873">
      <w:pPr>
        <w:pStyle w:val="a2"/>
      </w:pPr>
      <w:r w:rsidRPr="004D4FAE">
        <w:t>As per the Intergovernmental Oceanographic Commission (IOC) of UNESCO (2009), Maritime S</w:t>
      </w:r>
      <w:r w:rsidR="00F51412">
        <w:t>patial</w:t>
      </w:r>
      <w:r w:rsidRPr="004D4FAE">
        <w:t xml:space="preserve"> Planning is defined as a public process of analysing and allocating the spatial and temporal distribution of human activities in marine areas to achieve ecological, economic and social objectives specified through a political process.</w:t>
      </w:r>
    </w:p>
    <w:p w14:paraId="019E87F4" w14:textId="370BE456" w:rsidR="00D436E2" w:rsidRPr="004D4FAE" w:rsidRDefault="00D436E2" w:rsidP="00BD3873">
      <w:pPr>
        <w:pStyle w:val="a2"/>
        <w:rPr>
          <w:rFonts w:cstheme="minorHAnsi"/>
        </w:rPr>
      </w:pPr>
      <w:r w:rsidRPr="004D4FAE">
        <w:t>The main purpose of Marine Spatial Planning is to achieve a balance between navigational safety, environmental protection, economic effects and communication (information management) (</w:t>
      </w:r>
      <w:r w:rsidRPr="002E56E7">
        <w:rPr>
          <w:rFonts w:cstheme="minorHAnsi"/>
          <w:highlight w:val="cyan"/>
        </w:rPr>
        <w:t>R-1010 The Involvement of Maritime Authorities in Marine Spatial Planning (MSP)</w:t>
      </w:r>
      <w:r w:rsidRPr="004D4FAE">
        <w:rPr>
          <w:rFonts w:cstheme="minorHAnsi"/>
        </w:rPr>
        <w:t>).</w:t>
      </w:r>
    </w:p>
    <w:p w14:paraId="56964806" w14:textId="1AE54425" w:rsidR="00D436E2" w:rsidRPr="00BD3873" w:rsidRDefault="00D436E2" w:rsidP="00BD3873">
      <w:pPr>
        <w:pStyle w:val="a2"/>
        <w:rPr>
          <w:rFonts w:cstheme="minorHAnsi"/>
          <w:iCs/>
        </w:rPr>
      </w:pPr>
      <w:r w:rsidRPr="004D4FAE">
        <w:t xml:space="preserve">Specific navigational concerns should be considered when assessing the impact on existing marine traffic routeing and navigational safety caused by offshore developments </w:t>
      </w:r>
      <w:r w:rsidRPr="004D4FAE">
        <w:rPr>
          <w:rFonts w:cstheme="minorHAnsi"/>
        </w:rPr>
        <w:t>(</w:t>
      </w:r>
      <w:r w:rsidR="003C08AC" w:rsidRPr="002E56E7">
        <w:rPr>
          <w:rFonts w:cstheme="minorHAnsi"/>
          <w:highlight w:val="cyan"/>
        </w:rPr>
        <w:t xml:space="preserve">IALA Guideline </w:t>
      </w:r>
      <w:r w:rsidRPr="002E56E7">
        <w:rPr>
          <w:rFonts w:cstheme="minorHAnsi"/>
          <w:iCs/>
          <w:highlight w:val="cyan"/>
        </w:rPr>
        <w:t>G1121 Navigational Safety within Marine Spatial Planning</w:t>
      </w:r>
      <w:r w:rsidRPr="003C08AC">
        <w:rPr>
          <w:rFonts w:cstheme="minorHAnsi"/>
          <w:iCs/>
        </w:rPr>
        <w:t>).</w:t>
      </w:r>
    </w:p>
    <w:p w14:paraId="5E55F79A" w14:textId="5F03AC90" w:rsidR="00D436E2" w:rsidRDefault="00D436E2" w:rsidP="00BD3873">
      <w:pPr>
        <w:pStyle w:val="a2"/>
        <w:rPr>
          <w:rFonts w:cstheme="minorHAnsi"/>
          <w:shd w:val="clear" w:color="auto" w:fill="FFFFFF"/>
        </w:rPr>
      </w:pPr>
      <w:r w:rsidRPr="004D4FAE">
        <w:rPr>
          <w:rFonts w:cstheme="minorHAnsi"/>
          <w:shd w:val="clear" w:color="auto" w:fill="FFFFFF"/>
        </w:rPr>
        <w:t xml:space="preserve">A formal, national </w:t>
      </w:r>
      <w:r w:rsidR="00D74425">
        <w:rPr>
          <w:rFonts w:cstheme="minorHAnsi"/>
          <w:shd w:val="clear" w:color="auto" w:fill="FFFFFF"/>
        </w:rPr>
        <w:t xml:space="preserve">and multi-lateral </w:t>
      </w:r>
      <w:r w:rsidRPr="004D4FAE">
        <w:rPr>
          <w:rFonts w:cstheme="minorHAnsi"/>
          <w:shd w:val="clear" w:color="auto" w:fill="FFFFFF"/>
        </w:rPr>
        <w:t xml:space="preserve">Marine Spatial Planning process is important, as it can bring together multiple </w:t>
      </w:r>
      <w:r w:rsidR="00D74425">
        <w:rPr>
          <w:rFonts w:cstheme="minorHAnsi"/>
          <w:shd w:val="clear" w:color="auto" w:fill="FFFFFF"/>
        </w:rPr>
        <w:t>stakeholders</w:t>
      </w:r>
      <w:r w:rsidRPr="004D4FAE">
        <w:rPr>
          <w:rFonts w:cstheme="minorHAnsi"/>
          <w:shd w:val="clear" w:color="auto" w:fill="FFFFFF"/>
        </w:rPr>
        <w:t xml:space="preserve">, such as </w:t>
      </w:r>
      <w:r w:rsidR="00D74425" w:rsidRPr="004D4FAE">
        <w:rPr>
          <w:rFonts w:cstheme="minorHAnsi"/>
          <w:shd w:val="clear" w:color="auto" w:fill="FFFFFF"/>
        </w:rPr>
        <w:t>government</w:t>
      </w:r>
      <w:r w:rsidR="00D74425">
        <w:rPr>
          <w:rFonts w:cstheme="minorHAnsi"/>
          <w:shd w:val="clear" w:color="auto" w:fill="FFFFFF"/>
        </w:rPr>
        <w:t>s</w:t>
      </w:r>
      <w:r w:rsidR="00D74425" w:rsidRPr="004D4FAE">
        <w:rPr>
          <w:rFonts w:cstheme="minorHAnsi"/>
          <w:shd w:val="clear" w:color="auto" w:fill="FFFFFF"/>
        </w:rPr>
        <w:t xml:space="preserve">, </w:t>
      </w:r>
      <w:r w:rsidRPr="004D4FAE">
        <w:rPr>
          <w:rFonts w:cstheme="minorHAnsi"/>
          <w:shd w:val="clear" w:color="auto" w:fill="FFFFFF"/>
        </w:rPr>
        <w:t xml:space="preserve">shipping, </w:t>
      </w:r>
      <w:r w:rsidR="00D74425">
        <w:rPr>
          <w:rFonts w:cstheme="minorHAnsi"/>
          <w:shd w:val="clear" w:color="auto" w:fill="FFFFFF"/>
        </w:rPr>
        <w:t>OREI</w:t>
      </w:r>
      <w:r w:rsidRPr="004D4FAE">
        <w:rPr>
          <w:rFonts w:cstheme="minorHAnsi"/>
          <w:shd w:val="clear" w:color="auto" w:fill="FFFFFF"/>
        </w:rPr>
        <w:t>, aquaculture, fishing, conservation and recreation</w:t>
      </w:r>
      <w:r w:rsidR="00D74425">
        <w:rPr>
          <w:rFonts w:cstheme="minorHAnsi"/>
          <w:shd w:val="clear" w:color="auto" w:fill="FFFFFF"/>
        </w:rPr>
        <w:t>al users</w:t>
      </w:r>
      <w:r w:rsidRPr="004D4FAE">
        <w:rPr>
          <w:rFonts w:cstheme="minorHAnsi"/>
          <w:shd w:val="clear" w:color="auto" w:fill="FFFFFF"/>
        </w:rPr>
        <w:t>, to make informed, coordinated decisions on how to use marine resources sustainably and reduce conflict between users.</w:t>
      </w:r>
      <w:r w:rsidR="00D74425">
        <w:rPr>
          <w:rFonts w:cstheme="minorHAnsi"/>
          <w:shd w:val="clear" w:color="auto" w:fill="FFFFFF"/>
        </w:rPr>
        <w:t xml:space="preserve"> </w:t>
      </w:r>
    </w:p>
    <w:p w14:paraId="219102BB" w14:textId="77777777" w:rsidR="003B49B6" w:rsidRDefault="003B49B6" w:rsidP="00111340">
      <w:pPr>
        <w:pStyle w:val="2"/>
        <w:numPr>
          <w:ilvl w:val="1"/>
          <w:numId w:val="8"/>
        </w:numPr>
      </w:pPr>
      <w:bookmarkStart w:id="533" w:name="_Toc182568225"/>
      <w:r>
        <w:t>Freedom of Navigation and Innocent passage</w:t>
      </w:r>
      <w:bookmarkEnd w:id="533"/>
    </w:p>
    <w:p w14:paraId="532288EA" w14:textId="77777777" w:rsidR="003B49B6" w:rsidRDefault="003B49B6" w:rsidP="003B49B6">
      <w:pPr>
        <w:pStyle w:val="Heading2separationline"/>
        <w:outlineLvl w:val="1"/>
      </w:pPr>
    </w:p>
    <w:p w14:paraId="1F905FD2" w14:textId="02100E23" w:rsidR="003B49B6" w:rsidRDefault="003B49B6" w:rsidP="003B49B6">
      <w:pPr>
        <w:pStyle w:val="a2"/>
      </w:pPr>
      <w:r>
        <w:t xml:space="preserve">Part V of </w:t>
      </w:r>
      <w:r w:rsidRPr="002E56E7">
        <w:rPr>
          <w:highlight w:val="cyan"/>
        </w:rPr>
        <w:t>UNCLOS</w:t>
      </w:r>
      <w:r>
        <w:t xml:space="preserve"> is about the </w:t>
      </w:r>
      <w:r w:rsidR="008257D2">
        <w:t>Exclusive Economic Zone (</w:t>
      </w:r>
      <w:r>
        <w:t>EEZ</w:t>
      </w:r>
      <w:r w:rsidR="008257D2">
        <w:t>)</w:t>
      </w:r>
      <w:r>
        <w:t xml:space="preserve"> and amongst others addressing issues about rights, jurisdiction and duties of the coastal states. This actively interacts with Marine Spatial Planning and therefore OREI</w:t>
      </w:r>
      <w:r w:rsidR="008257D2">
        <w:t>.</w:t>
      </w:r>
      <w:r w:rsidR="008257D2" w:rsidRPr="008257D2">
        <w:t xml:space="preserve"> </w:t>
      </w:r>
      <w:r w:rsidR="008257D2">
        <w:t>This is more specifically addressed in art 60.</w:t>
      </w:r>
    </w:p>
    <w:p w14:paraId="6EEB4FB3" w14:textId="747B3B04" w:rsidR="003B49B6" w:rsidRDefault="003B49B6" w:rsidP="003B49B6">
      <w:pPr>
        <w:pStyle w:val="a2"/>
      </w:pPr>
      <w:r>
        <w:t>UNCLOS contains section</w:t>
      </w:r>
      <w:r w:rsidR="008257D2">
        <w:t>s</w:t>
      </w:r>
      <w:r>
        <w:t xml:space="preserve"> addressing the principles, rights and requirements of freedom of navigation and innocent passage. </w:t>
      </w:r>
    </w:p>
    <w:p w14:paraId="545D65EF" w14:textId="77777777" w:rsidR="003B49B6" w:rsidRDefault="003B49B6" w:rsidP="003B49B6">
      <w:pPr>
        <w:pStyle w:val="a2"/>
      </w:pPr>
      <w:r>
        <w:lastRenderedPageBreak/>
        <w:t>IALA members recognise the need to identify what is a “recognised sea lane” and interpretation differs globally.</w:t>
      </w:r>
    </w:p>
    <w:p w14:paraId="2308BE97" w14:textId="60EF6D6F" w:rsidR="00D436E2" w:rsidRPr="004D4FAE" w:rsidRDefault="003B49B6" w:rsidP="004502EA">
      <w:pPr>
        <w:pStyle w:val="a2"/>
        <w:rPr>
          <w:rFonts w:cstheme="minorHAnsi"/>
        </w:rPr>
      </w:pPr>
      <w:r>
        <w:t>“</w:t>
      </w:r>
      <w:del w:id="534" w:author="Monica Sundklev" w:date="2025-04-02T18:00:00Z">
        <w:r w:rsidDel="002E56E7">
          <w:delText>r</w:delText>
        </w:r>
      </w:del>
      <w:ins w:id="535" w:author="Monica Sundklev" w:date="2025-04-02T18:00:00Z">
        <w:r w:rsidR="002E56E7">
          <w:t>R</w:t>
        </w:r>
      </w:ins>
      <w:r>
        <w:t xml:space="preserve">ecognised sea lanes” </w:t>
      </w:r>
      <w:r w:rsidR="00F51412">
        <w:t>c</w:t>
      </w:r>
      <w:r>
        <w:t>ould include, but not be limited to, shipping routes linking recognised IMO routeing measures, historical routes along nations</w:t>
      </w:r>
      <w:ins w:id="536" w:author="Monica Sundklev" w:date="2025-04-02T18:00:00Z">
        <w:r w:rsidR="002E56E7">
          <w:t>’</w:t>
        </w:r>
      </w:ins>
      <w:r>
        <w:t xml:space="preserve"> coastal water and between nations primarily used by commercial shipping.</w:t>
      </w:r>
    </w:p>
    <w:p w14:paraId="733E6D8B" w14:textId="0192AD6D" w:rsidR="00854BCE" w:rsidRPr="00F55AD7" w:rsidRDefault="0002318C" w:rsidP="00CB1D11">
      <w:pPr>
        <w:pStyle w:val="1"/>
        <w:suppressAutoHyphens/>
        <w:rPr>
          <w:caps w:val="0"/>
        </w:rPr>
      </w:pPr>
      <w:bookmarkStart w:id="537" w:name="_Toc164237838"/>
      <w:bookmarkStart w:id="538" w:name="_Toc164237910"/>
      <w:bookmarkStart w:id="539" w:name="_Toc164237982"/>
      <w:bookmarkStart w:id="540" w:name="_Toc164238054"/>
      <w:bookmarkStart w:id="541" w:name="_Toc164238126"/>
      <w:bookmarkStart w:id="542" w:name="_Toc164238198"/>
      <w:bookmarkStart w:id="543" w:name="_Toc164243124"/>
      <w:bookmarkStart w:id="544" w:name="_Toc164322280"/>
      <w:bookmarkStart w:id="545" w:name="_Toc164322361"/>
      <w:bookmarkStart w:id="546" w:name="_Toc164323801"/>
      <w:bookmarkStart w:id="547" w:name="_Toc164237839"/>
      <w:bookmarkStart w:id="548" w:name="_Toc164237911"/>
      <w:bookmarkStart w:id="549" w:name="_Toc164237983"/>
      <w:bookmarkStart w:id="550" w:name="_Toc164238055"/>
      <w:bookmarkStart w:id="551" w:name="_Toc164238127"/>
      <w:bookmarkStart w:id="552" w:name="_Toc164238199"/>
      <w:bookmarkStart w:id="553" w:name="_Toc164243125"/>
      <w:bookmarkStart w:id="554" w:name="_Toc164322281"/>
      <w:bookmarkStart w:id="555" w:name="_Toc164322362"/>
      <w:bookmarkStart w:id="556" w:name="_Toc164323802"/>
      <w:bookmarkStart w:id="557" w:name="_Toc164237840"/>
      <w:bookmarkStart w:id="558" w:name="_Toc164237912"/>
      <w:bookmarkStart w:id="559" w:name="_Toc164237984"/>
      <w:bookmarkStart w:id="560" w:name="_Toc164238056"/>
      <w:bookmarkStart w:id="561" w:name="_Toc164238128"/>
      <w:bookmarkStart w:id="562" w:name="_Toc164238200"/>
      <w:bookmarkStart w:id="563" w:name="_Toc164243126"/>
      <w:bookmarkStart w:id="564" w:name="_Toc164322282"/>
      <w:bookmarkStart w:id="565" w:name="_Toc164322363"/>
      <w:bookmarkStart w:id="566" w:name="_Toc164323803"/>
      <w:bookmarkStart w:id="567" w:name="_Toc164237841"/>
      <w:bookmarkStart w:id="568" w:name="_Toc164237913"/>
      <w:bookmarkStart w:id="569" w:name="_Toc164237985"/>
      <w:bookmarkStart w:id="570" w:name="_Toc164238057"/>
      <w:bookmarkStart w:id="571" w:name="_Toc164238129"/>
      <w:bookmarkStart w:id="572" w:name="_Toc164238201"/>
      <w:bookmarkStart w:id="573" w:name="_Toc164243127"/>
      <w:bookmarkStart w:id="574" w:name="_Toc164322283"/>
      <w:bookmarkStart w:id="575" w:name="_Toc164322364"/>
      <w:bookmarkStart w:id="576" w:name="_Toc164323804"/>
      <w:bookmarkStart w:id="577" w:name="_Toc164237842"/>
      <w:bookmarkStart w:id="578" w:name="_Toc164237914"/>
      <w:bookmarkStart w:id="579" w:name="_Toc164237986"/>
      <w:bookmarkStart w:id="580" w:name="_Toc164238058"/>
      <w:bookmarkStart w:id="581" w:name="_Toc164238130"/>
      <w:bookmarkStart w:id="582" w:name="_Toc164238202"/>
      <w:bookmarkStart w:id="583" w:name="_Toc164243128"/>
      <w:bookmarkStart w:id="584" w:name="_Toc164322284"/>
      <w:bookmarkStart w:id="585" w:name="_Toc164322365"/>
      <w:bookmarkStart w:id="586" w:name="_Toc164323805"/>
      <w:bookmarkStart w:id="587" w:name="_Toc164237843"/>
      <w:bookmarkStart w:id="588" w:name="_Toc164237915"/>
      <w:bookmarkStart w:id="589" w:name="_Toc164237987"/>
      <w:bookmarkStart w:id="590" w:name="_Toc164238059"/>
      <w:bookmarkStart w:id="591" w:name="_Toc164238131"/>
      <w:bookmarkStart w:id="592" w:name="_Toc164238203"/>
      <w:bookmarkStart w:id="593" w:name="_Toc164243129"/>
      <w:bookmarkStart w:id="594" w:name="_Toc164322285"/>
      <w:bookmarkStart w:id="595" w:name="_Toc164322366"/>
      <w:bookmarkStart w:id="596" w:name="_Toc164323806"/>
      <w:bookmarkStart w:id="597" w:name="_Toc164237844"/>
      <w:bookmarkStart w:id="598" w:name="_Toc164237916"/>
      <w:bookmarkStart w:id="599" w:name="_Toc164237988"/>
      <w:bookmarkStart w:id="600" w:name="_Toc164238060"/>
      <w:bookmarkStart w:id="601" w:name="_Toc164238132"/>
      <w:bookmarkStart w:id="602" w:name="_Toc164238204"/>
      <w:bookmarkStart w:id="603" w:name="_Toc164243130"/>
      <w:bookmarkStart w:id="604" w:name="_Toc164322286"/>
      <w:bookmarkStart w:id="605" w:name="_Toc164322367"/>
      <w:bookmarkStart w:id="606" w:name="_Toc164323807"/>
      <w:bookmarkStart w:id="607" w:name="_Toc164237845"/>
      <w:bookmarkStart w:id="608" w:name="_Toc164237917"/>
      <w:bookmarkStart w:id="609" w:name="_Toc164237989"/>
      <w:bookmarkStart w:id="610" w:name="_Toc164238061"/>
      <w:bookmarkStart w:id="611" w:name="_Toc164238133"/>
      <w:bookmarkStart w:id="612" w:name="_Toc164238205"/>
      <w:bookmarkStart w:id="613" w:name="_Toc164243131"/>
      <w:bookmarkStart w:id="614" w:name="_Toc164322287"/>
      <w:bookmarkStart w:id="615" w:name="_Toc164322368"/>
      <w:bookmarkStart w:id="616" w:name="_Toc164323808"/>
      <w:bookmarkStart w:id="617" w:name="_Toc164237846"/>
      <w:bookmarkStart w:id="618" w:name="_Toc164237918"/>
      <w:bookmarkStart w:id="619" w:name="_Toc164237990"/>
      <w:bookmarkStart w:id="620" w:name="_Toc164238062"/>
      <w:bookmarkStart w:id="621" w:name="_Toc164238134"/>
      <w:bookmarkStart w:id="622" w:name="_Toc164238206"/>
      <w:bookmarkStart w:id="623" w:name="_Toc164243132"/>
      <w:bookmarkStart w:id="624" w:name="_Toc164322288"/>
      <w:bookmarkStart w:id="625" w:name="_Toc164322369"/>
      <w:bookmarkStart w:id="626" w:name="_Toc164323809"/>
      <w:bookmarkStart w:id="627" w:name="_Toc164237847"/>
      <w:bookmarkStart w:id="628" w:name="_Toc164237919"/>
      <w:bookmarkStart w:id="629" w:name="_Toc164237991"/>
      <w:bookmarkStart w:id="630" w:name="_Toc164238063"/>
      <w:bookmarkStart w:id="631" w:name="_Toc164238135"/>
      <w:bookmarkStart w:id="632" w:name="_Toc164238207"/>
      <w:bookmarkStart w:id="633" w:name="_Toc164243133"/>
      <w:bookmarkStart w:id="634" w:name="_Toc164322289"/>
      <w:bookmarkStart w:id="635" w:name="_Toc164322370"/>
      <w:bookmarkStart w:id="636" w:name="_Toc164323810"/>
      <w:bookmarkStart w:id="637" w:name="_Toc164237848"/>
      <w:bookmarkStart w:id="638" w:name="_Toc164237920"/>
      <w:bookmarkStart w:id="639" w:name="_Toc164237992"/>
      <w:bookmarkStart w:id="640" w:name="_Toc164238064"/>
      <w:bookmarkStart w:id="641" w:name="_Toc164238136"/>
      <w:bookmarkStart w:id="642" w:name="_Toc164238208"/>
      <w:bookmarkStart w:id="643" w:name="_Toc164243134"/>
      <w:bookmarkStart w:id="644" w:name="_Toc164322290"/>
      <w:bookmarkStart w:id="645" w:name="_Toc164322371"/>
      <w:bookmarkStart w:id="646" w:name="_Toc164323811"/>
      <w:bookmarkStart w:id="647" w:name="_Toc164237849"/>
      <w:bookmarkStart w:id="648" w:name="_Toc164237921"/>
      <w:bookmarkStart w:id="649" w:name="_Toc164237993"/>
      <w:bookmarkStart w:id="650" w:name="_Toc164238065"/>
      <w:bookmarkStart w:id="651" w:name="_Toc164238137"/>
      <w:bookmarkStart w:id="652" w:name="_Toc164238209"/>
      <w:bookmarkStart w:id="653" w:name="_Toc164243135"/>
      <w:bookmarkStart w:id="654" w:name="_Toc164322291"/>
      <w:bookmarkStart w:id="655" w:name="_Toc164322372"/>
      <w:bookmarkStart w:id="656" w:name="_Toc164323812"/>
      <w:bookmarkStart w:id="657" w:name="_Toc164237850"/>
      <w:bookmarkStart w:id="658" w:name="_Toc164237922"/>
      <w:bookmarkStart w:id="659" w:name="_Toc164237994"/>
      <w:bookmarkStart w:id="660" w:name="_Toc164238066"/>
      <w:bookmarkStart w:id="661" w:name="_Toc164238138"/>
      <w:bookmarkStart w:id="662" w:name="_Toc164238210"/>
      <w:bookmarkStart w:id="663" w:name="_Toc164243136"/>
      <w:bookmarkStart w:id="664" w:name="_Toc164322292"/>
      <w:bookmarkStart w:id="665" w:name="_Toc164322373"/>
      <w:bookmarkStart w:id="666" w:name="_Toc164323813"/>
      <w:bookmarkStart w:id="667" w:name="_Toc164237851"/>
      <w:bookmarkStart w:id="668" w:name="_Toc164237923"/>
      <w:bookmarkStart w:id="669" w:name="_Toc164237995"/>
      <w:bookmarkStart w:id="670" w:name="_Toc164238067"/>
      <w:bookmarkStart w:id="671" w:name="_Toc164238139"/>
      <w:bookmarkStart w:id="672" w:name="_Toc164238211"/>
      <w:bookmarkStart w:id="673" w:name="_Toc164243137"/>
      <w:bookmarkStart w:id="674" w:name="_Toc164322293"/>
      <w:bookmarkStart w:id="675" w:name="_Toc164322374"/>
      <w:bookmarkStart w:id="676" w:name="_Toc164323814"/>
      <w:bookmarkStart w:id="677" w:name="_Toc164237852"/>
      <w:bookmarkStart w:id="678" w:name="_Toc164237924"/>
      <w:bookmarkStart w:id="679" w:name="_Toc164237996"/>
      <w:bookmarkStart w:id="680" w:name="_Toc164238068"/>
      <w:bookmarkStart w:id="681" w:name="_Toc164238140"/>
      <w:bookmarkStart w:id="682" w:name="_Toc164238212"/>
      <w:bookmarkStart w:id="683" w:name="_Toc164243138"/>
      <w:bookmarkStart w:id="684" w:name="_Toc164322294"/>
      <w:bookmarkStart w:id="685" w:name="_Toc164322375"/>
      <w:bookmarkStart w:id="686" w:name="_Toc164323815"/>
      <w:bookmarkStart w:id="687" w:name="_Toc164237853"/>
      <w:bookmarkStart w:id="688" w:name="_Toc164237925"/>
      <w:bookmarkStart w:id="689" w:name="_Toc164237997"/>
      <w:bookmarkStart w:id="690" w:name="_Toc164238069"/>
      <w:bookmarkStart w:id="691" w:name="_Toc164238141"/>
      <w:bookmarkStart w:id="692" w:name="_Toc164238213"/>
      <w:bookmarkStart w:id="693" w:name="_Toc164243139"/>
      <w:bookmarkStart w:id="694" w:name="_Toc164322295"/>
      <w:bookmarkStart w:id="695" w:name="_Toc164322376"/>
      <w:bookmarkStart w:id="696" w:name="_Toc164323816"/>
      <w:bookmarkStart w:id="697" w:name="_Toc164237854"/>
      <w:bookmarkStart w:id="698" w:name="_Toc164237926"/>
      <w:bookmarkStart w:id="699" w:name="_Toc164237998"/>
      <w:bookmarkStart w:id="700" w:name="_Toc164238070"/>
      <w:bookmarkStart w:id="701" w:name="_Toc164238142"/>
      <w:bookmarkStart w:id="702" w:name="_Toc164238214"/>
      <w:bookmarkStart w:id="703" w:name="_Toc164243140"/>
      <w:bookmarkStart w:id="704" w:name="_Toc164322296"/>
      <w:bookmarkStart w:id="705" w:name="_Toc164322377"/>
      <w:bookmarkStart w:id="706" w:name="_Toc164323817"/>
      <w:bookmarkStart w:id="707" w:name="_Toc164237855"/>
      <w:bookmarkStart w:id="708" w:name="_Toc164237927"/>
      <w:bookmarkStart w:id="709" w:name="_Toc164237999"/>
      <w:bookmarkStart w:id="710" w:name="_Toc164238071"/>
      <w:bookmarkStart w:id="711" w:name="_Toc164238143"/>
      <w:bookmarkStart w:id="712" w:name="_Toc164238215"/>
      <w:bookmarkStart w:id="713" w:name="_Toc164243141"/>
      <w:bookmarkStart w:id="714" w:name="_Toc164322297"/>
      <w:bookmarkStart w:id="715" w:name="_Toc164322378"/>
      <w:bookmarkStart w:id="716" w:name="_Toc164323818"/>
      <w:bookmarkStart w:id="717" w:name="_Toc164237856"/>
      <w:bookmarkStart w:id="718" w:name="_Toc164237928"/>
      <w:bookmarkStart w:id="719" w:name="_Toc164238000"/>
      <w:bookmarkStart w:id="720" w:name="_Toc164238072"/>
      <w:bookmarkStart w:id="721" w:name="_Toc164238144"/>
      <w:bookmarkStart w:id="722" w:name="_Toc164238216"/>
      <w:bookmarkStart w:id="723" w:name="_Toc164243142"/>
      <w:bookmarkStart w:id="724" w:name="_Toc164322298"/>
      <w:bookmarkStart w:id="725" w:name="_Toc164322379"/>
      <w:bookmarkStart w:id="726" w:name="_Toc164323819"/>
      <w:bookmarkStart w:id="727" w:name="_Toc18256822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commentRangeStart w:id="728"/>
      <w:r>
        <w:rPr>
          <w:caps w:val="0"/>
        </w:rPr>
        <w:t>OTHER CONSIDERATIONS</w:t>
      </w:r>
      <w:bookmarkEnd w:id="727"/>
    </w:p>
    <w:p w14:paraId="3CFD6FF2" w14:textId="77777777" w:rsidR="00646AFD" w:rsidRPr="00F55AD7" w:rsidRDefault="00646AFD" w:rsidP="00CB1D11">
      <w:pPr>
        <w:pStyle w:val="Heading1separationline"/>
        <w:suppressAutoHyphens/>
      </w:pPr>
    </w:p>
    <w:p w14:paraId="169D1E03" w14:textId="7DB8453A" w:rsidR="00AD12E6" w:rsidRDefault="008525A7" w:rsidP="00DE2D87">
      <w:pPr>
        <w:pStyle w:val="2"/>
      </w:pPr>
      <w:bookmarkStart w:id="729" w:name="_Toc182568227"/>
      <w:bookmarkStart w:id="730" w:name="_Hlk59202516"/>
      <w:r>
        <w:t>Maritime Autonomous Su</w:t>
      </w:r>
      <w:r w:rsidR="00A10AB5">
        <w:t>r</w:t>
      </w:r>
      <w:r>
        <w:t>face Ships (MASS)</w:t>
      </w:r>
      <w:bookmarkEnd w:id="729"/>
    </w:p>
    <w:p w14:paraId="412EE22E" w14:textId="77777777" w:rsidR="004D4FAE" w:rsidRDefault="004D4FAE" w:rsidP="004D4FAE">
      <w:pPr>
        <w:pStyle w:val="Heading2separationline"/>
      </w:pPr>
    </w:p>
    <w:p w14:paraId="28593C54" w14:textId="6A63E3D8" w:rsidR="004D4FAE" w:rsidRPr="004D4FAE" w:rsidRDefault="008525A7" w:rsidP="004D4FAE">
      <w:pPr>
        <w:pStyle w:val="a2"/>
      </w:pPr>
      <w:del w:id="731" w:author="Monica Sundklev" w:date="2025-04-03T14:22:00Z">
        <w:r w:rsidRPr="00E71573" w:rsidDel="00256489">
          <w:rPr>
            <w:highlight w:val="yellow"/>
          </w:rPr>
          <w:delText>National Competent</w:delText>
        </w:r>
      </w:del>
      <w:ins w:id="732" w:author="Monica Sundklev" w:date="2025-04-03T14:22:00Z">
        <w:r w:rsidR="00256489">
          <w:rPr>
            <w:highlight w:val="yellow"/>
          </w:rPr>
          <w:t>Relevant maritime</w:t>
        </w:r>
      </w:ins>
      <w:r w:rsidRPr="00E71573">
        <w:rPr>
          <w:highlight w:val="yellow"/>
        </w:rPr>
        <w:t xml:space="preserve"> </w:t>
      </w:r>
      <w:del w:id="733" w:author="Monica Sundklev" w:date="2025-04-03T14:22:00Z">
        <w:r w:rsidRPr="00E71573" w:rsidDel="00256489">
          <w:rPr>
            <w:highlight w:val="yellow"/>
          </w:rPr>
          <w:delText>A</w:delText>
        </w:r>
      </w:del>
      <w:ins w:id="734" w:author="Monica Sundklev" w:date="2025-04-03T14:22:00Z">
        <w:r w:rsidR="00256489">
          <w:rPr>
            <w:highlight w:val="yellow"/>
          </w:rPr>
          <w:t>a</w:t>
        </w:r>
      </w:ins>
      <w:r w:rsidRPr="00E71573">
        <w:rPr>
          <w:highlight w:val="yellow"/>
        </w:rPr>
        <w:t>uthorities and OREI developers</w:t>
      </w:r>
      <w:r>
        <w:t xml:space="preserve"> need to be aware of the increasing use of differing types of MASS.  Mitigation measures for the safe operation of MASS in or around OREI should be implemented as agreed between all stakeholders. </w:t>
      </w:r>
      <w:commentRangeEnd w:id="728"/>
      <w:r w:rsidR="00256489">
        <w:rPr>
          <w:rStyle w:val="af3"/>
        </w:rPr>
        <w:commentReference w:id="728"/>
      </w:r>
    </w:p>
    <w:p w14:paraId="5273F7EC" w14:textId="0D8410D4" w:rsidR="00513737" w:rsidRDefault="00513737" w:rsidP="00513737">
      <w:pPr>
        <w:pStyle w:val="1"/>
        <w:suppressAutoHyphens/>
        <w:rPr>
          <w:caps w:val="0"/>
        </w:rPr>
      </w:pPr>
      <w:bookmarkStart w:id="735" w:name="_Toc182568228"/>
      <w:r>
        <w:rPr>
          <w:caps w:val="0"/>
        </w:rPr>
        <w:t>ACRONYMS AND ABREVIATIONS</w:t>
      </w:r>
      <w:bookmarkEnd w:id="735"/>
    </w:p>
    <w:p w14:paraId="78D468FC" w14:textId="77777777" w:rsidR="00513737" w:rsidRDefault="00513737" w:rsidP="00513737">
      <w:pPr>
        <w:pStyle w:val="Heading1separationline"/>
      </w:pPr>
    </w:p>
    <w:p w14:paraId="4CBEA442" w14:textId="647522C6" w:rsidR="00513737" w:rsidRPr="00FE41BF" w:rsidRDefault="00513737" w:rsidP="00513737">
      <w:pPr>
        <w:pStyle w:val="a2"/>
      </w:pPr>
      <w:commentRangeStart w:id="736"/>
      <w:r w:rsidRPr="00FE41BF">
        <w:t>AtoN</w:t>
      </w:r>
      <w:r w:rsidRPr="00FE41BF">
        <w:tab/>
      </w:r>
      <w:r w:rsidRPr="00FE41BF">
        <w:tab/>
      </w:r>
      <w:ins w:id="737" w:author="Monica Sundklev" w:date="2025-04-03T14:12:00Z">
        <w:r w:rsidR="00231149">
          <w:t xml:space="preserve">Marine </w:t>
        </w:r>
      </w:ins>
      <w:r w:rsidRPr="00FE41BF">
        <w:t>Aid(s) to Navigation</w:t>
      </w:r>
      <w:commentRangeEnd w:id="736"/>
      <w:r w:rsidR="00231149">
        <w:rPr>
          <w:rStyle w:val="af3"/>
        </w:rPr>
        <w:commentReference w:id="736"/>
      </w:r>
    </w:p>
    <w:p w14:paraId="742F108C" w14:textId="224A0DB0" w:rsidR="00513737" w:rsidRPr="00FE41BF" w:rsidRDefault="00513737" w:rsidP="00513737">
      <w:pPr>
        <w:pStyle w:val="a2"/>
      </w:pPr>
      <w:r w:rsidRPr="00FE41BF">
        <w:t>EEZ</w:t>
      </w:r>
      <w:r w:rsidRPr="00FE41BF">
        <w:tab/>
      </w:r>
      <w:r w:rsidRPr="00FE41BF">
        <w:tab/>
        <w:t>Exclusive Economic Zone</w:t>
      </w:r>
    </w:p>
    <w:p w14:paraId="4652B054" w14:textId="228C81D0" w:rsidR="00513737" w:rsidRPr="00FE41BF" w:rsidRDefault="00513737" w:rsidP="00513737">
      <w:pPr>
        <w:pStyle w:val="a2"/>
      </w:pPr>
      <w:r w:rsidRPr="00FE41BF">
        <w:t>ENC</w:t>
      </w:r>
      <w:r w:rsidRPr="00FE41BF">
        <w:tab/>
      </w:r>
      <w:r w:rsidRPr="00FE41BF">
        <w:tab/>
        <w:t>Electronic Navigation</w:t>
      </w:r>
      <w:r w:rsidR="008525A7" w:rsidRPr="00FE41BF">
        <w:t>al</w:t>
      </w:r>
      <w:r w:rsidRPr="00FE41BF">
        <w:t xml:space="preserve"> Chart</w:t>
      </w:r>
    </w:p>
    <w:p w14:paraId="308C783C" w14:textId="0B84544A" w:rsidR="00513737" w:rsidRPr="00FE41BF" w:rsidRDefault="00513737" w:rsidP="00513737">
      <w:pPr>
        <w:pStyle w:val="a2"/>
      </w:pPr>
      <w:r w:rsidRPr="00FE41BF">
        <w:t>FSA</w:t>
      </w:r>
      <w:r w:rsidRPr="00FE41BF">
        <w:tab/>
      </w:r>
      <w:r w:rsidRPr="00FE41BF">
        <w:tab/>
        <w:t>Formal Safety Assessment</w:t>
      </w:r>
    </w:p>
    <w:p w14:paraId="3AE0B2DF" w14:textId="3ED32999" w:rsidR="00513737" w:rsidRPr="00FE41BF" w:rsidRDefault="00513737" w:rsidP="00513737">
      <w:pPr>
        <w:pStyle w:val="a2"/>
        <w:rPr>
          <w:rFonts w:cstheme="minorHAnsi"/>
        </w:rPr>
      </w:pPr>
      <w:r w:rsidRPr="00FE41BF">
        <w:t>IALA</w:t>
      </w:r>
      <w:r w:rsidRPr="00FE41BF">
        <w:tab/>
      </w:r>
      <w:r w:rsidRPr="00FE41BF">
        <w:tab/>
      </w:r>
      <w:r w:rsidRPr="00FE41BF">
        <w:rPr>
          <w:rFonts w:cstheme="minorHAnsi"/>
          <w:color w:val="202122"/>
          <w:shd w:val="clear" w:color="auto" w:fill="FFFFFF"/>
        </w:rPr>
        <w:t xml:space="preserve">International </w:t>
      </w:r>
      <w:del w:id="738" w:author="Monica Sundklev" w:date="2025-04-03T14:14:00Z">
        <w:r w:rsidRPr="00FE41BF" w:rsidDel="00231149">
          <w:rPr>
            <w:rFonts w:cstheme="minorHAnsi"/>
            <w:color w:val="202122"/>
            <w:shd w:val="clear" w:color="auto" w:fill="FFFFFF"/>
          </w:rPr>
          <w:delText xml:space="preserve">Association </w:delText>
        </w:r>
      </w:del>
      <w:ins w:id="739" w:author="Monica Sundklev" w:date="2025-04-03T14:14:00Z">
        <w:r w:rsidR="00231149">
          <w:rPr>
            <w:rFonts w:cstheme="minorHAnsi"/>
            <w:color w:val="202122"/>
            <w:shd w:val="clear" w:color="auto" w:fill="FFFFFF"/>
          </w:rPr>
          <w:t>Organization</w:t>
        </w:r>
        <w:r w:rsidR="00231149" w:rsidRPr="00FE41BF">
          <w:rPr>
            <w:rFonts w:cstheme="minorHAnsi"/>
            <w:color w:val="202122"/>
            <w:shd w:val="clear" w:color="auto" w:fill="FFFFFF"/>
          </w:rPr>
          <w:t xml:space="preserve"> </w:t>
        </w:r>
      </w:ins>
      <w:r w:rsidRPr="00FE41BF">
        <w:rPr>
          <w:rFonts w:cstheme="minorHAnsi"/>
          <w:color w:val="202122"/>
          <w:shd w:val="clear" w:color="auto" w:fill="FFFFFF"/>
        </w:rPr>
        <w:t xml:space="preserve">of Marine Aids to Navigation </w:t>
      </w:r>
      <w:del w:id="740" w:author="Monica Sundklev" w:date="2025-04-03T14:14:00Z">
        <w:r w:rsidRPr="00FE41BF" w:rsidDel="00231149">
          <w:rPr>
            <w:rFonts w:cstheme="minorHAnsi"/>
            <w:color w:val="202122"/>
            <w:shd w:val="clear" w:color="auto" w:fill="FFFFFF"/>
          </w:rPr>
          <w:delText>and Lighthouse Authorities</w:delText>
        </w:r>
      </w:del>
    </w:p>
    <w:p w14:paraId="692AFC6D" w14:textId="4C75241D" w:rsidR="00513737" w:rsidRPr="00FE41BF" w:rsidRDefault="00513737" w:rsidP="00513737">
      <w:pPr>
        <w:pStyle w:val="a2"/>
      </w:pPr>
      <w:r w:rsidRPr="00FE41BF">
        <w:t>IMO</w:t>
      </w:r>
      <w:r w:rsidRPr="00FE41BF">
        <w:tab/>
      </w:r>
      <w:r w:rsidRPr="00FE41BF">
        <w:tab/>
        <w:t>International Maritime Organi</w:t>
      </w:r>
      <w:r w:rsidR="008525A7" w:rsidRPr="00FE41BF">
        <w:t>z</w:t>
      </w:r>
      <w:r w:rsidRPr="00FE41BF">
        <w:t>ation</w:t>
      </w:r>
    </w:p>
    <w:p w14:paraId="78B5E433" w14:textId="3C23BD50" w:rsidR="00513737" w:rsidRPr="00FE41BF" w:rsidRDefault="00513737" w:rsidP="00513737">
      <w:pPr>
        <w:pStyle w:val="a2"/>
      </w:pPr>
      <w:r w:rsidRPr="00FE41BF">
        <w:t>IOC</w:t>
      </w:r>
      <w:r w:rsidRPr="00FE41BF">
        <w:tab/>
      </w:r>
      <w:r w:rsidRPr="00FE41BF">
        <w:tab/>
        <w:t>Intergovernmental Oceanographic Commission</w:t>
      </w:r>
    </w:p>
    <w:p w14:paraId="0D49AC81" w14:textId="1B9A8B1D" w:rsidR="00513737" w:rsidRPr="00FE41BF" w:rsidRDefault="00513737" w:rsidP="00513737">
      <w:pPr>
        <w:pStyle w:val="a2"/>
      </w:pPr>
      <w:r w:rsidRPr="00FE41BF">
        <w:t>ISO</w:t>
      </w:r>
      <w:r w:rsidRPr="00FE41BF">
        <w:tab/>
      </w:r>
      <w:r w:rsidRPr="00FE41BF">
        <w:tab/>
        <w:t xml:space="preserve">International </w:t>
      </w:r>
      <w:ins w:id="741" w:author="Monica Sundklev" w:date="2025-04-03T14:14:00Z">
        <w:r w:rsidR="00231149">
          <w:t>Organiz</w:t>
        </w:r>
        <w:r w:rsidR="00231149" w:rsidRPr="00FE41BF">
          <w:t xml:space="preserve">ation </w:t>
        </w:r>
        <w:r w:rsidR="00231149">
          <w:t xml:space="preserve">for </w:t>
        </w:r>
      </w:ins>
      <w:r w:rsidRPr="00FE41BF">
        <w:t>Standard</w:t>
      </w:r>
      <w:ins w:id="742" w:author="Monica Sundklev" w:date="2025-04-03T14:14:00Z">
        <w:r w:rsidR="00231149">
          <w:t>ization</w:t>
        </w:r>
      </w:ins>
      <w:del w:id="743" w:author="Monica Sundklev" w:date="2025-04-03T14:14:00Z">
        <w:r w:rsidRPr="00FE41BF" w:rsidDel="00231149">
          <w:delText>s</w:delText>
        </w:r>
      </w:del>
      <w:r w:rsidRPr="00FE41BF">
        <w:t xml:space="preserve"> </w:t>
      </w:r>
      <w:del w:id="744" w:author="Monica Sundklev" w:date="2025-04-03T14:14:00Z">
        <w:r w:rsidRPr="00FE41BF" w:rsidDel="00231149">
          <w:delText>Organisation</w:delText>
        </w:r>
      </w:del>
    </w:p>
    <w:p w14:paraId="0E5F7707" w14:textId="3D39B95B" w:rsidR="008525A7" w:rsidRPr="00FE41BF" w:rsidDel="00231149" w:rsidRDefault="008525A7" w:rsidP="00513737">
      <w:pPr>
        <w:pStyle w:val="a2"/>
        <w:rPr>
          <w:del w:id="745" w:author="Monica Sundklev" w:date="2025-04-03T14:15:00Z"/>
        </w:rPr>
      </w:pPr>
      <w:commentRangeStart w:id="746"/>
      <w:del w:id="747" w:author="Monica Sundklev" w:date="2025-04-03T14:15:00Z">
        <w:r w:rsidRPr="00FE41BF" w:rsidDel="00231149">
          <w:delText>MASS</w:delText>
        </w:r>
        <w:r w:rsidRPr="00FE41BF" w:rsidDel="00231149">
          <w:tab/>
        </w:r>
        <w:r w:rsidRPr="00FE41BF" w:rsidDel="00231149">
          <w:tab/>
          <w:delText>Maritime Autonomous Surface Ships</w:delText>
        </w:r>
      </w:del>
      <w:commentRangeEnd w:id="746"/>
      <w:r w:rsidR="00231149">
        <w:rPr>
          <w:rStyle w:val="af3"/>
        </w:rPr>
        <w:commentReference w:id="746"/>
      </w:r>
    </w:p>
    <w:p w14:paraId="0F46E268" w14:textId="7C831907" w:rsidR="00513737" w:rsidRPr="00FE41BF" w:rsidRDefault="00513737" w:rsidP="00513737">
      <w:pPr>
        <w:pStyle w:val="a2"/>
      </w:pPr>
      <w:r w:rsidRPr="00FE41BF">
        <w:t>OREI</w:t>
      </w:r>
      <w:r w:rsidRPr="00FE41BF">
        <w:tab/>
      </w:r>
      <w:r w:rsidRPr="00FE41BF">
        <w:tab/>
        <w:t xml:space="preserve">Offshore Renewable Energy </w:t>
      </w:r>
      <w:del w:id="748" w:author="Monica Sundklev" w:date="2025-04-03T14:11:00Z">
        <w:r w:rsidRPr="00FE41BF" w:rsidDel="00231149">
          <w:delText>Infrastructure</w:delText>
        </w:r>
      </w:del>
      <w:ins w:id="749" w:author="Monica Sundklev" w:date="2025-04-03T14:11:00Z">
        <w:r w:rsidR="00231149">
          <w:t>Installation(s)</w:t>
        </w:r>
      </w:ins>
    </w:p>
    <w:p w14:paraId="4C61B57F" w14:textId="06516AFD" w:rsidR="00513737" w:rsidRPr="00FE41BF" w:rsidRDefault="00513737" w:rsidP="00513737">
      <w:pPr>
        <w:pStyle w:val="a2"/>
        <w:rPr>
          <w:rFonts w:cstheme="minorHAnsi"/>
        </w:rPr>
      </w:pPr>
      <w:r w:rsidRPr="00FE41BF">
        <w:t>PIANC</w:t>
      </w:r>
      <w:r w:rsidRPr="00FE41BF">
        <w:tab/>
      </w:r>
      <w:r w:rsidRPr="00FE41BF">
        <w:tab/>
      </w:r>
      <w:r w:rsidRPr="00FE41BF">
        <w:rPr>
          <w:rFonts w:cstheme="minorHAnsi"/>
          <w:color w:val="202122"/>
          <w:shd w:val="clear" w:color="auto" w:fill="FFFFFF"/>
        </w:rPr>
        <w:t>World Association for Waterborne Transport Infrastructure</w:t>
      </w:r>
    </w:p>
    <w:p w14:paraId="11250219" w14:textId="2FC09E2C" w:rsidR="00513737" w:rsidRPr="00FE41BF" w:rsidRDefault="00513737" w:rsidP="00513737">
      <w:pPr>
        <w:pStyle w:val="a2"/>
        <w:rPr>
          <w:i/>
          <w:iCs/>
        </w:rPr>
      </w:pPr>
      <w:r w:rsidRPr="00FE41BF">
        <w:t>SAR</w:t>
      </w:r>
      <w:r w:rsidRPr="00FE41BF">
        <w:rPr>
          <w:i/>
          <w:iCs/>
        </w:rPr>
        <w:tab/>
      </w:r>
      <w:r w:rsidRPr="00FE41BF">
        <w:rPr>
          <w:i/>
          <w:iCs/>
        </w:rPr>
        <w:tab/>
      </w:r>
      <w:r w:rsidRPr="00FE41BF">
        <w:t>Search and Rescue</w:t>
      </w:r>
    </w:p>
    <w:p w14:paraId="7E598EA9" w14:textId="2937375E" w:rsidR="00513737" w:rsidRPr="00FE41BF" w:rsidRDefault="00513737" w:rsidP="00513737">
      <w:pPr>
        <w:pStyle w:val="a2"/>
      </w:pPr>
      <w:r w:rsidRPr="00FE41BF">
        <w:t>SOLAS</w:t>
      </w:r>
      <w:r w:rsidRPr="00FE41BF">
        <w:tab/>
      </w:r>
      <w:r w:rsidRPr="00FE41BF">
        <w:tab/>
        <w:t>International Convention for the Safety of Life at Sea 1974</w:t>
      </w:r>
    </w:p>
    <w:p w14:paraId="40DDBBA5" w14:textId="0F033244" w:rsidR="00513737" w:rsidRPr="00FE41BF" w:rsidRDefault="00513737" w:rsidP="00513737">
      <w:pPr>
        <w:pStyle w:val="a2"/>
      </w:pPr>
      <w:r w:rsidRPr="00FE41BF">
        <w:t>TSS</w:t>
      </w:r>
      <w:r w:rsidRPr="00FE41BF">
        <w:tab/>
      </w:r>
      <w:r w:rsidRPr="00FE41BF">
        <w:tab/>
        <w:t>Traffic Separation Scheme</w:t>
      </w:r>
    </w:p>
    <w:p w14:paraId="1AA5047F" w14:textId="4163131F" w:rsidR="00513737" w:rsidRPr="00FE41BF" w:rsidRDefault="00513737" w:rsidP="00513737">
      <w:pPr>
        <w:pStyle w:val="a2"/>
      </w:pPr>
      <w:r w:rsidRPr="00FE41BF">
        <w:t>UNCLOS</w:t>
      </w:r>
      <w:r w:rsidRPr="00FE41BF">
        <w:tab/>
        <w:t>United Nations Convention on the Law of the Sea</w:t>
      </w:r>
    </w:p>
    <w:p w14:paraId="3F97F6C6" w14:textId="5BCFA0D0" w:rsidR="00513737" w:rsidRPr="00FE41BF" w:rsidRDefault="00513737" w:rsidP="00513737">
      <w:pPr>
        <w:pStyle w:val="a2"/>
      </w:pPr>
      <w:r w:rsidRPr="00FE41BF">
        <w:t>VHF</w:t>
      </w:r>
      <w:r w:rsidRPr="00FE41BF">
        <w:tab/>
      </w:r>
      <w:r w:rsidRPr="00FE41BF">
        <w:tab/>
        <w:t>Very High Frequency</w:t>
      </w:r>
    </w:p>
    <w:p w14:paraId="6B1F66B6" w14:textId="16B30544" w:rsidR="00DF47E2" w:rsidRDefault="00513737" w:rsidP="00BD3873">
      <w:pPr>
        <w:pStyle w:val="a2"/>
        <w:rPr>
          <w:rFonts w:ascii="Calibri" w:hAnsi="Calibri" w:cs="Calibri"/>
          <w:color w:val="000000"/>
        </w:rPr>
      </w:pPr>
      <w:r w:rsidRPr="00FE41BF">
        <w:t>VTS</w:t>
      </w:r>
      <w:r w:rsidRPr="00FE41BF">
        <w:tab/>
      </w:r>
      <w:r w:rsidRPr="00FE41BF">
        <w:tab/>
        <w:t>Vessel Traffic Service</w:t>
      </w:r>
      <w:ins w:id="750" w:author="Monica Sundklev" w:date="2025-04-03T14:11:00Z">
        <w:r w:rsidR="00231149">
          <w:t xml:space="preserve"> or Vessel Traffic Services dependent on context</w:t>
        </w:r>
      </w:ins>
      <w:del w:id="751" w:author="Monica Sundklev" w:date="2025-04-03T14:12:00Z">
        <w:r w:rsidR="008072BC" w:rsidRPr="00FE41BF" w:rsidDel="00231149">
          <w:delText>s</w:delText>
        </w:r>
      </w:del>
      <w:bookmarkStart w:id="752" w:name="_Toc164322302"/>
      <w:bookmarkStart w:id="753" w:name="_Toc164322383"/>
      <w:bookmarkStart w:id="754" w:name="_Toc164323823"/>
      <w:bookmarkStart w:id="755" w:name="_Toc164322303"/>
      <w:bookmarkStart w:id="756" w:name="_Toc164322384"/>
      <w:bookmarkStart w:id="757" w:name="_Toc164323824"/>
      <w:bookmarkStart w:id="758" w:name="_Toc164322304"/>
      <w:bookmarkStart w:id="759" w:name="_Toc164322385"/>
      <w:bookmarkStart w:id="760" w:name="_Toc164323825"/>
      <w:bookmarkStart w:id="761" w:name="_Toc164322305"/>
      <w:bookmarkStart w:id="762" w:name="_Toc164322386"/>
      <w:bookmarkStart w:id="763" w:name="_Toc164323826"/>
      <w:bookmarkStart w:id="764" w:name="_Toc164322306"/>
      <w:bookmarkStart w:id="765" w:name="_Toc164322387"/>
      <w:bookmarkStart w:id="766" w:name="_Toc164323827"/>
      <w:bookmarkStart w:id="767" w:name="_Toc164322307"/>
      <w:bookmarkStart w:id="768" w:name="_Toc164322388"/>
      <w:bookmarkStart w:id="769" w:name="_Toc164323828"/>
      <w:bookmarkStart w:id="770" w:name="_Toc164322308"/>
      <w:bookmarkStart w:id="771" w:name="_Toc164322389"/>
      <w:bookmarkStart w:id="772" w:name="_Toc164323829"/>
      <w:bookmarkStart w:id="773" w:name="_Toc164322309"/>
      <w:bookmarkStart w:id="774" w:name="_Toc164322390"/>
      <w:bookmarkStart w:id="775" w:name="_Toc164323830"/>
      <w:bookmarkStart w:id="776" w:name="_Toc164322310"/>
      <w:bookmarkStart w:id="777" w:name="_Toc164322391"/>
      <w:bookmarkStart w:id="778" w:name="_Toc164323831"/>
      <w:bookmarkStart w:id="779" w:name="_Toc164322311"/>
      <w:bookmarkStart w:id="780" w:name="_Toc164322392"/>
      <w:bookmarkStart w:id="781" w:name="_Toc164323832"/>
      <w:bookmarkEnd w:id="730"/>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00C71DA7" w:rsidRPr="00BD3873">
        <w:rPr>
          <w:rFonts w:ascii="Calibri" w:hAnsi="Calibri" w:cs="Calibri"/>
          <w:color w:val="000000"/>
          <w:highlight w:val="yellow"/>
        </w:rPr>
        <w:t xml:space="preserve"> </w:t>
      </w:r>
    </w:p>
    <w:p w14:paraId="33038C87" w14:textId="77777777" w:rsidR="00CF732A" w:rsidRDefault="00CF732A" w:rsidP="00BD3873">
      <w:pPr>
        <w:pStyle w:val="a2"/>
      </w:pPr>
    </w:p>
    <w:p w14:paraId="3AD459FB" w14:textId="77777777" w:rsidR="00843442" w:rsidRDefault="00843442" w:rsidP="00843442">
      <w:pPr>
        <w:pStyle w:val="1"/>
      </w:pPr>
      <w:bookmarkStart w:id="782" w:name="_Toc179219146"/>
      <w:r>
        <w:t>REFERENCES</w:t>
      </w:r>
      <w:bookmarkEnd w:id="782"/>
    </w:p>
    <w:p w14:paraId="7F8CD0E4" w14:textId="77777777" w:rsidR="00843442" w:rsidRPr="00676EB9" w:rsidRDefault="00843442" w:rsidP="00843442">
      <w:pPr>
        <w:pStyle w:val="Heading1separationline"/>
      </w:pPr>
    </w:p>
    <w:p w14:paraId="5836AB72" w14:textId="77777777" w:rsidR="00843442" w:rsidRDefault="00843442" w:rsidP="00843442">
      <w:pPr>
        <w:pStyle w:val="Reference"/>
      </w:pPr>
      <w:r>
        <w:t>IALA. Guideline G-1162 The Marking of Offshore Man-made Structures</w:t>
      </w:r>
    </w:p>
    <w:p w14:paraId="445C0E8E" w14:textId="77777777" w:rsidR="00843442" w:rsidRDefault="00843442" w:rsidP="00843442">
      <w:pPr>
        <w:pStyle w:val="Reference"/>
      </w:pPr>
      <w:r>
        <w:t>IALA. Guideline G-1121 Navigational Safety Within Marine Spatial Planning</w:t>
      </w:r>
    </w:p>
    <w:p w14:paraId="1AA724C5" w14:textId="77777777" w:rsidR="00843442" w:rsidRDefault="00843442" w:rsidP="00843442">
      <w:pPr>
        <w:pStyle w:val="Reference"/>
      </w:pPr>
      <w:r>
        <w:t xml:space="preserve">United Nations.  (1994) </w:t>
      </w:r>
      <w:r w:rsidRPr="00FF68BF">
        <w:t xml:space="preserve">United Nations Convention on the Law of the Sea </w:t>
      </w:r>
      <w:r>
        <w:t>(UNCLOS)</w:t>
      </w:r>
    </w:p>
    <w:p w14:paraId="193A6279" w14:textId="77777777" w:rsidR="00843442" w:rsidRDefault="00843442" w:rsidP="00843442">
      <w:pPr>
        <w:pStyle w:val="Reference"/>
      </w:pPr>
      <w:r>
        <w:t xml:space="preserve">Maritime Coastguard Agency United Kingdom. (2021) MGN 654 </w:t>
      </w:r>
      <w:r w:rsidRPr="00676EB9">
        <w:t>(M+F)</w:t>
      </w:r>
      <w:r>
        <w:t xml:space="preserve"> </w:t>
      </w:r>
      <w:r w:rsidRPr="00676EB9">
        <w:t>Offshore Renewable Energy Installations. (OREI’s) Guidance on UK Navigational Practice, Safety and Emergency Response</w:t>
      </w:r>
      <w:r>
        <w:t>.</w:t>
      </w:r>
    </w:p>
    <w:p w14:paraId="6FE08BAE" w14:textId="77777777" w:rsidR="00843442" w:rsidRPr="00676EB9" w:rsidRDefault="00843442" w:rsidP="00843442">
      <w:pPr>
        <w:pStyle w:val="Reference"/>
      </w:pPr>
      <w:r w:rsidRPr="00676EB9">
        <w:lastRenderedPageBreak/>
        <w:t>PIANC</w:t>
      </w:r>
      <w:r>
        <w:t>.</w:t>
      </w:r>
      <w:r w:rsidRPr="00676EB9">
        <w:t xml:space="preserve"> </w:t>
      </w:r>
      <w:r>
        <w:t>(2018)</w:t>
      </w:r>
      <w:r w:rsidRPr="00676EB9">
        <w:t xml:space="preserve"> Interaction between Offshore Windfarms and Maritime Navigation</w:t>
      </w:r>
    </w:p>
    <w:p w14:paraId="145B763E" w14:textId="77777777" w:rsidR="00843442" w:rsidRDefault="00843442" w:rsidP="00843442">
      <w:pPr>
        <w:pStyle w:val="Reference"/>
      </w:pPr>
      <w:r>
        <w:t>IMO. (1974) The International Convention for the Safety of Life at Sea Convention 1974 as amended (SOLAS)</w:t>
      </w:r>
    </w:p>
    <w:p w14:paraId="13D3EEE2" w14:textId="77777777" w:rsidR="00843442" w:rsidRPr="00D07937" w:rsidRDefault="00843442" w:rsidP="00843442">
      <w:pPr>
        <w:pStyle w:val="aff5"/>
        <w:autoSpaceDE w:val="0"/>
        <w:autoSpaceDN w:val="0"/>
        <w:adjustRightInd w:val="0"/>
        <w:spacing w:after="63"/>
        <w:rPr>
          <w:rFonts w:ascii="Calibri" w:hAnsi="Calibri" w:cs="Calibri"/>
          <w:color w:val="000000"/>
          <w:sz w:val="22"/>
        </w:rPr>
      </w:pPr>
    </w:p>
    <w:p w14:paraId="44801D15" w14:textId="77777777" w:rsidR="00843442" w:rsidRDefault="00843442" w:rsidP="00843442">
      <w:pPr>
        <w:pStyle w:val="1"/>
      </w:pPr>
      <w:r>
        <w:t>Further Reading</w:t>
      </w:r>
    </w:p>
    <w:p w14:paraId="01E88553" w14:textId="77777777" w:rsidR="00843442" w:rsidRPr="00FF68BF" w:rsidRDefault="00843442" w:rsidP="00843442">
      <w:pPr>
        <w:pStyle w:val="Heading1separationline"/>
      </w:pPr>
    </w:p>
    <w:p w14:paraId="504F7AB2" w14:textId="77777777" w:rsidR="00843442" w:rsidRDefault="00843442" w:rsidP="00843442">
      <w:pPr>
        <w:pStyle w:val="Furtherreading"/>
      </w:pPr>
      <w:r>
        <w:t xml:space="preserve">IALA. </w:t>
      </w:r>
      <w:r w:rsidRPr="00676EB9">
        <w:rPr>
          <w:rFonts w:eastAsiaTheme="minorHAnsi"/>
        </w:rPr>
        <w:t>NAVGUIDE</w:t>
      </w:r>
    </w:p>
    <w:p w14:paraId="1422EBB1" w14:textId="77777777" w:rsidR="00843442" w:rsidRDefault="00843442" w:rsidP="00843442">
      <w:pPr>
        <w:pStyle w:val="Furtherreading"/>
      </w:pPr>
      <w:r>
        <w:t>IALA. Recommendation R-0139 The Marking of Offshore Man-made Structures</w:t>
      </w:r>
    </w:p>
    <w:p w14:paraId="1AB8946F" w14:textId="77DEA294" w:rsidR="00843442" w:rsidRDefault="00843442" w:rsidP="00843442">
      <w:pPr>
        <w:pStyle w:val="Furtherreading"/>
        <w:rPr>
          <w:ins w:id="783" w:author="Monica Sundklev" w:date="2025-04-02T18:01:00Z"/>
        </w:rPr>
      </w:pPr>
      <w:r>
        <w:t>IALA. Recommendation R-1010</w:t>
      </w:r>
      <w:r w:rsidRPr="00D07937">
        <w:t xml:space="preserve"> Involvement of Maritime Authorities in Marine Spatial Planning</w:t>
      </w:r>
    </w:p>
    <w:p w14:paraId="33100D97" w14:textId="6F58B036" w:rsidR="002E56E7" w:rsidRDefault="002E56E7" w:rsidP="004B2026">
      <w:pPr>
        <w:pStyle w:val="Furtherreading"/>
        <w:rPr>
          <w:ins w:id="784" w:author="Monica Sundklev" w:date="2025-04-02T18:02:00Z"/>
        </w:rPr>
      </w:pPr>
      <w:commentRangeStart w:id="785"/>
      <w:ins w:id="786" w:author="Monica Sundklev" w:date="2025-04-02T18:02:00Z">
        <w:r>
          <w:t>IALA. Recommendation R-0119 Establishment of a VTS</w:t>
        </w:r>
      </w:ins>
    </w:p>
    <w:p w14:paraId="386CF7DC" w14:textId="71A68CCB" w:rsidR="002E56E7" w:rsidRDefault="002E56E7" w:rsidP="002E56E7">
      <w:pPr>
        <w:pStyle w:val="Furtherreading"/>
        <w:rPr>
          <w:ins w:id="787" w:author="Monica Sundklev" w:date="2025-04-02T18:04:00Z"/>
        </w:rPr>
      </w:pPr>
      <w:ins w:id="788" w:author="Monica Sundklev" w:date="2025-04-02T18:02:00Z">
        <w:r>
          <w:t xml:space="preserve">IALA. </w:t>
        </w:r>
      </w:ins>
      <w:ins w:id="789" w:author="Monica Sundklev" w:date="2025-04-02T18:03:00Z">
        <w:r>
          <w:t>Guideline G1150 Establishing, Planning and Implementing a VTS</w:t>
        </w:r>
      </w:ins>
    </w:p>
    <w:p w14:paraId="1D742CE7" w14:textId="697B0A99" w:rsidR="002E56E7" w:rsidRDefault="002E56E7" w:rsidP="002E56E7">
      <w:pPr>
        <w:pStyle w:val="Furtherreading"/>
      </w:pPr>
      <w:ins w:id="790" w:author="Monica Sundklev" w:date="2025-04-02T18:04:00Z">
        <w:r>
          <w:t>IALA. Guideline G1070 VTS Role in Managing Restricted or Limited Access Areas</w:t>
        </w:r>
        <w:commentRangeEnd w:id="785"/>
        <w:r>
          <w:rPr>
            <w:rStyle w:val="af3"/>
          </w:rPr>
          <w:commentReference w:id="785"/>
        </w:r>
      </w:ins>
    </w:p>
    <w:p w14:paraId="36232377" w14:textId="77777777" w:rsidR="00843442" w:rsidRDefault="00843442" w:rsidP="00843442">
      <w:pPr>
        <w:pStyle w:val="Furtherreading"/>
      </w:pPr>
      <w:r>
        <w:t xml:space="preserve">AMSA. (2024) – </w:t>
      </w:r>
      <w:r w:rsidRPr="00676EB9">
        <w:t>Offshore renewable energy infrastructure policy</w:t>
      </w:r>
      <w:r>
        <w:t>.</w:t>
      </w:r>
    </w:p>
    <w:p w14:paraId="7D146E75" w14:textId="77777777" w:rsidR="00843442" w:rsidRPr="00B079F8" w:rsidRDefault="00843442" w:rsidP="00843442">
      <w:pPr>
        <w:pStyle w:val="Furtherreading"/>
      </w:pPr>
      <w:r w:rsidRPr="00B079F8">
        <w:t>Fin</w:t>
      </w:r>
      <w:r>
        <w:t>ish Transport Infrastructure Agency (2023)</w:t>
      </w:r>
      <w:r w:rsidRPr="004502EA">
        <w:t xml:space="preserve"> </w:t>
      </w:r>
      <w:r w:rsidRPr="004502EA">
        <w:rPr>
          <w:lang w:val="en-US"/>
        </w:rPr>
        <w:t>Coordinating offshore wind power, maritime transport and maritime transport infrastructure</w:t>
      </w:r>
      <w:r>
        <w:rPr>
          <w:lang w:val="en-US"/>
        </w:rPr>
        <w:t>.</w:t>
      </w:r>
    </w:p>
    <w:p w14:paraId="1EDDD810" w14:textId="77777777" w:rsidR="00843442" w:rsidRPr="00BD3873" w:rsidRDefault="00843442" w:rsidP="00BD3873">
      <w:pPr>
        <w:pStyle w:val="a2"/>
      </w:pPr>
    </w:p>
    <w:sectPr w:rsidR="00843442" w:rsidRPr="00BD3873" w:rsidSect="00D10FEF">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Trainor, Neil" w:date="2025-04-03T09:51:00Z" w:initials="NT">
    <w:p w14:paraId="4D07C2E2" w14:textId="77777777" w:rsidR="004B2026" w:rsidRDefault="004B2026" w:rsidP="00D011D2">
      <w:pPr>
        <w:pStyle w:val="af4"/>
      </w:pPr>
      <w:r>
        <w:rPr>
          <w:rStyle w:val="af3"/>
        </w:rPr>
        <w:annotationRef/>
      </w:r>
      <w:r>
        <w:t>Suggest comments such as this provide little value unless there are some actual figures available on the growth???</w:t>
      </w:r>
    </w:p>
    <w:p w14:paraId="3DCC3B9B" w14:textId="77777777" w:rsidR="004B2026" w:rsidRDefault="004B2026" w:rsidP="00D011D2">
      <w:pPr>
        <w:pStyle w:val="af4"/>
      </w:pPr>
    </w:p>
    <w:p w14:paraId="78996C34" w14:textId="77777777" w:rsidR="004B2026" w:rsidRDefault="004B2026" w:rsidP="00D011D2">
      <w:pPr>
        <w:pStyle w:val="af4"/>
        <w:ind w:left="300"/>
      </w:pPr>
      <w:r>
        <w:t>Possible alternative wording as shown….</w:t>
      </w:r>
    </w:p>
  </w:comment>
  <w:comment w:id="61" w:author="Trainor, Neil" w:date="2025-04-03T10:48:00Z" w:initials="NT">
    <w:p w14:paraId="4C6475BB" w14:textId="77777777" w:rsidR="004B2026" w:rsidRDefault="004B2026" w:rsidP="00C53D8A">
      <w:pPr>
        <w:pStyle w:val="af4"/>
      </w:pPr>
      <w:r>
        <w:rPr>
          <w:rStyle w:val="af3"/>
        </w:rPr>
        <w:annotationRef/>
      </w:r>
      <w:r>
        <w:t>Not sure intended is the right word to use here noting ‘purpose’ above?</w:t>
      </w:r>
    </w:p>
  </w:comment>
  <w:comment w:id="62" w:author="Monica Sundklev" w:date="2025-04-02T16:14:00Z" w:initials="SM">
    <w:p w14:paraId="7C029F4B" w14:textId="2C8AF7C0" w:rsidR="004B2026" w:rsidRDefault="004B2026">
      <w:pPr>
        <w:pStyle w:val="af4"/>
      </w:pPr>
      <w:r>
        <w:rPr>
          <w:rStyle w:val="af3"/>
        </w:rPr>
        <w:annotationRef/>
      </w:r>
      <w:r>
        <w:t xml:space="preserve">Still not sure who should take account of this GL. </w:t>
      </w:r>
    </w:p>
    <w:p w14:paraId="70678733" w14:textId="18F20AFB" w:rsidR="004B2026" w:rsidRPr="00E31514" w:rsidRDefault="004B2026" w:rsidP="00ED10ED">
      <w:pPr>
        <w:pStyle w:val="af4"/>
      </w:pPr>
      <w:r>
        <w:t xml:space="preserve">National Competent Authorities for what? </w:t>
      </w:r>
      <w:r w:rsidR="00ED10ED">
        <w:t>See further discussion in the mail.</w:t>
      </w:r>
    </w:p>
  </w:comment>
  <w:comment w:id="55" w:author="Trainor, Neil" w:date="2025-04-03T16:12:00Z" w:initials="NT">
    <w:p w14:paraId="688088F1" w14:textId="77777777" w:rsidR="004B2026" w:rsidRDefault="004B2026" w:rsidP="007E43BC">
      <w:pPr>
        <w:pStyle w:val="af4"/>
      </w:pPr>
      <w:r>
        <w:rPr>
          <w:rStyle w:val="af3"/>
        </w:rPr>
        <w:annotationRef/>
      </w:r>
      <w:r>
        <w:t>Have suggested some alternative text below, noting the number/diversity of stakeholders involved.</w:t>
      </w:r>
    </w:p>
  </w:comment>
  <w:comment w:id="73" w:author="Trainor, Neil" w:date="2025-04-03T10:31:00Z" w:initials="NT">
    <w:p w14:paraId="6DBFD902" w14:textId="095E3EF7" w:rsidR="004B2026" w:rsidRDefault="004B2026" w:rsidP="00E4006A">
      <w:pPr>
        <w:pStyle w:val="af4"/>
      </w:pPr>
      <w:r>
        <w:rPr>
          <w:rStyle w:val="af3"/>
        </w:rPr>
        <w:annotationRef/>
      </w:r>
      <w:r>
        <w:t>Suggest the nature if the guideline needs to be clearly defined to minimise confusing to what inevitably may involve many stakeholders / authorities when OREI is being established.</w:t>
      </w:r>
    </w:p>
    <w:p w14:paraId="73F50B4C" w14:textId="77777777" w:rsidR="004B2026" w:rsidRDefault="004B2026" w:rsidP="00E4006A">
      <w:pPr>
        <w:pStyle w:val="af4"/>
      </w:pPr>
    </w:p>
    <w:p w14:paraId="51DEF1B8" w14:textId="77777777" w:rsidR="004B2026" w:rsidRDefault="004B2026" w:rsidP="00E4006A">
      <w:pPr>
        <w:pStyle w:val="af4"/>
      </w:pPr>
      <w:r>
        <w:t>This especially applies to competent authorities for VTS and VTS providers - and also any expectations other stakeholders may have.</w:t>
      </w:r>
    </w:p>
  </w:comment>
  <w:comment w:id="95" w:author="Monica Sundklev" w:date="2025-04-02T17:50:00Z" w:initials="SM">
    <w:p w14:paraId="513E9D2D" w14:textId="66AFC231" w:rsidR="004B2026" w:rsidRDefault="004B2026">
      <w:pPr>
        <w:pStyle w:val="af4"/>
      </w:pPr>
      <w:r>
        <w:rPr>
          <w:rStyle w:val="af3"/>
        </w:rPr>
        <w:annotationRef/>
      </w:r>
      <w:r>
        <w:t>The references and the reference list</w:t>
      </w:r>
      <w:r w:rsidR="00BC57F0">
        <w:t xml:space="preserve"> should be updated. This is numbering</w:t>
      </w:r>
      <w:r>
        <w:t xml:space="preserve"> and all documents mentioned should be referenced, from now on marked in </w:t>
      </w:r>
      <w:r w:rsidRPr="004102CD">
        <w:rPr>
          <w:highlight w:val="cyan"/>
        </w:rPr>
        <w:t>blue</w:t>
      </w:r>
      <w:r>
        <w:t xml:space="preserve"> without comment.</w:t>
      </w:r>
    </w:p>
    <w:p w14:paraId="7FB9B66D" w14:textId="32404F52" w:rsidR="00BC57F0" w:rsidRDefault="00BC57F0">
      <w:pPr>
        <w:pStyle w:val="af4"/>
      </w:pPr>
      <w:r>
        <w:t>Have inserted No 1 and 2 above.</w:t>
      </w:r>
    </w:p>
  </w:comment>
  <w:comment w:id="101" w:author="Monica Sundklev" w:date="2025-04-02T17:48:00Z" w:initials="SM">
    <w:p w14:paraId="72A9722D" w14:textId="63DF9580" w:rsidR="004B2026" w:rsidRPr="004102CD" w:rsidRDefault="004B2026">
      <w:pPr>
        <w:pStyle w:val="af4"/>
      </w:pPr>
      <w:r>
        <w:rPr>
          <w:rStyle w:val="af3"/>
        </w:rPr>
        <w:annotationRef/>
      </w:r>
      <w:r>
        <w:t>Has the foot note correct format? It’s too small and can’t be read…</w:t>
      </w:r>
      <w:r w:rsidR="004102CD">
        <w:t>Looks like it is “upper case” as in x</w:t>
      </w:r>
      <w:r w:rsidR="004102CD" w:rsidRPr="004102CD">
        <w:rPr>
          <w:vertAlign w:val="superscript"/>
        </w:rPr>
        <w:t>2</w:t>
      </w:r>
      <w:r w:rsidR="004102CD">
        <w:t>.</w:t>
      </w:r>
    </w:p>
  </w:comment>
  <w:comment w:id="102" w:author="Monica Sundklev" w:date="2025-04-02T17:23:00Z" w:initials="SM">
    <w:p w14:paraId="63AD701A" w14:textId="6B0FB3BF" w:rsidR="004102CD" w:rsidRDefault="004B2026">
      <w:pPr>
        <w:pStyle w:val="af4"/>
      </w:pPr>
      <w:r>
        <w:rPr>
          <w:rStyle w:val="af3"/>
        </w:rPr>
        <w:annotationRef/>
      </w:r>
      <w:r>
        <w:t xml:space="preserve">Isn’t </w:t>
      </w:r>
      <w:r w:rsidR="004102CD">
        <w:t>it</w:t>
      </w:r>
      <w:r>
        <w:t xml:space="preserve"> up to each State to regulate</w:t>
      </w:r>
      <w:r w:rsidR="004102CD">
        <w:t xml:space="preserve"> how the risk management should be done and who should be responsible</w:t>
      </w:r>
      <w:r>
        <w:t xml:space="preserve">? </w:t>
      </w:r>
    </w:p>
    <w:p w14:paraId="3D7D117B" w14:textId="412F5D1C" w:rsidR="004B2026" w:rsidRDefault="004102CD">
      <w:pPr>
        <w:pStyle w:val="af4"/>
      </w:pPr>
      <w:r>
        <w:t>In Sweden w</w:t>
      </w:r>
      <w:r w:rsidR="004B2026">
        <w:t>e have</w:t>
      </w:r>
      <w:r>
        <w:t xml:space="preserve"> several involved such as</w:t>
      </w:r>
      <w:r w:rsidR="004B2026">
        <w:t xml:space="preserve"> the Government and several different authorities including environmental considerations and local authorities…</w:t>
      </w:r>
      <w:r>
        <w:t xml:space="preserve"> Everyone can’t be involved in risk management, or…?</w:t>
      </w:r>
    </w:p>
    <w:p w14:paraId="5113C3A0" w14:textId="1FB96309" w:rsidR="004102CD" w:rsidRDefault="004102CD">
      <w:pPr>
        <w:pStyle w:val="af4"/>
      </w:pPr>
    </w:p>
    <w:p w14:paraId="17C11E84" w14:textId="529F9FCA" w:rsidR="00BC57F0" w:rsidRDefault="00BC57F0">
      <w:pPr>
        <w:pStyle w:val="af4"/>
      </w:pPr>
      <w:r>
        <w:t>Maybe I get this wrong, but if in doubt, suggest this paragraph be</w:t>
      </w:r>
      <w:r w:rsidR="004102CD">
        <w:t xml:space="preserve"> deleted</w:t>
      </w:r>
      <w:r>
        <w:t xml:space="preserve">. </w:t>
      </w:r>
    </w:p>
    <w:p w14:paraId="7601C742" w14:textId="5BF96AA7" w:rsidR="004102CD" w:rsidRDefault="00BC57F0">
      <w:pPr>
        <w:pStyle w:val="af4"/>
      </w:pPr>
      <w:r>
        <w:t>As another option</w:t>
      </w:r>
      <w:r w:rsidR="004102CD">
        <w:t xml:space="preserve"> the involved </w:t>
      </w:r>
      <w:r>
        <w:t xml:space="preserve">should </w:t>
      </w:r>
      <w:r w:rsidR="004102CD">
        <w:t>be more broadly described</w:t>
      </w:r>
      <w:r>
        <w:t xml:space="preserve"> as it is up to each State on who should manage the risks</w:t>
      </w:r>
      <w:r w:rsidR="004102CD">
        <w:t>.</w:t>
      </w:r>
      <w:r>
        <w:t xml:space="preserve"> Why should other stakeholders manage the risks of others which may cause the stakeh</w:t>
      </w:r>
      <w:r w:rsidR="000F7BD6">
        <w:t>olders expenses?</w:t>
      </w:r>
    </w:p>
    <w:p w14:paraId="00E10FF4" w14:textId="77777777" w:rsidR="000F7BD6" w:rsidRDefault="000F7BD6">
      <w:pPr>
        <w:pStyle w:val="af4"/>
      </w:pPr>
    </w:p>
    <w:p w14:paraId="20DB2056" w14:textId="1F5879AD" w:rsidR="004102CD" w:rsidRDefault="004102CD">
      <w:pPr>
        <w:pStyle w:val="af4"/>
      </w:pPr>
      <w:r>
        <w:t>As a suggestion, maybe “relevant authorities</w:t>
      </w:r>
      <w:r w:rsidR="00BC57F0">
        <w:t xml:space="preserve">, OREI developers and operators </w:t>
      </w:r>
      <w:r>
        <w:t>in accordance with national law” could be used instead of “</w:t>
      </w:r>
      <w:r w:rsidRPr="004102CD">
        <w:t>National Competent Authorities, OREI Developers, Operators, and other stakeholders</w:t>
      </w:r>
      <w:r>
        <w:t>”</w:t>
      </w:r>
      <w:r w:rsidR="00A30574">
        <w:t>?</w:t>
      </w:r>
    </w:p>
    <w:p w14:paraId="2040A450" w14:textId="65778E48" w:rsidR="000F7BD6" w:rsidRDefault="000F7BD6">
      <w:pPr>
        <w:pStyle w:val="af4"/>
      </w:pPr>
    </w:p>
    <w:p w14:paraId="369A47A2" w14:textId="74415B51" w:rsidR="000F7BD6" w:rsidRDefault="000F7BD6">
      <w:pPr>
        <w:pStyle w:val="af4"/>
      </w:pPr>
      <w:r>
        <w:t>Open to hear your comments on this.</w:t>
      </w:r>
    </w:p>
  </w:comment>
  <w:comment w:id="141" w:author="Trainor, Neil" w:date="2025-04-03T15:53:00Z" w:initials="NT">
    <w:p w14:paraId="27A4C35C" w14:textId="77777777" w:rsidR="004B2026" w:rsidRDefault="004B2026" w:rsidP="009F4AB7">
      <w:pPr>
        <w:pStyle w:val="af4"/>
      </w:pPr>
      <w:r>
        <w:rPr>
          <w:rStyle w:val="af3"/>
        </w:rPr>
        <w:annotationRef/>
      </w:r>
      <w:r>
        <w:t>Suggest include “Marine’ to reflect IALA’s charter</w:t>
      </w:r>
    </w:p>
  </w:comment>
  <w:comment w:id="145" w:author="Monica Sundklev" w:date="2025-04-03T13:47:00Z" w:initials="SM">
    <w:p w14:paraId="6783F036" w14:textId="22AFE427" w:rsidR="000F7BD6" w:rsidRDefault="000F7BD6">
      <w:pPr>
        <w:pStyle w:val="af4"/>
      </w:pPr>
      <w:r>
        <w:rPr>
          <w:rStyle w:val="af3"/>
        </w:rPr>
        <w:annotationRef/>
      </w:r>
      <w:r>
        <w:t xml:space="preserve">VTS is not included in ships’ routeing but instead under Marine Aids to Navigation. </w:t>
      </w:r>
    </w:p>
  </w:comment>
  <w:comment w:id="176" w:author="Monica Sundklev" w:date="2025-04-02T18:16:00Z" w:initials="SM">
    <w:p w14:paraId="29394BAC" w14:textId="4E3480E2" w:rsidR="004B2026" w:rsidRDefault="004B2026">
      <w:pPr>
        <w:pStyle w:val="af4"/>
      </w:pPr>
      <w:r>
        <w:rPr>
          <w:rStyle w:val="af3"/>
        </w:rPr>
        <w:annotationRef/>
      </w:r>
      <w:r w:rsidR="00A30574">
        <w:t>See new suggestion for this paragraph.</w:t>
      </w:r>
    </w:p>
    <w:p w14:paraId="4F4148F3" w14:textId="6D840C2D" w:rsidR="000F7BD6" w:rsidRDefault="000F7BD6">
      <w:pPr>
        <w:pStyle w:val="af4"/>
      </w:pPr>
    </w:p>
    <w:p w14:paraId="7DD41F1E" w14:textId="7F9A4877" w:rsidR="000F7BD6" w:rsidRDefault="000F7BD6">
      <w:pPr>
        <w:pStyle w:val="af4"/>
      </w:pPr>
      <w:r>
        <w:t xml:space="preserve">Also, VTS is not part of ships’ routeing and should therefore be moved to a new 3.2. </w:t>
      </w:r>
    </w:p>
  </w:comment>
  <w:comment w:id="280" w:author="Monica Sundklev" w:date="2025-04-02T18:16:00Z" w:initials="SM">
    <w:p w14:paraId="41B33644" w14:textId="77777777" w:rsidR="006447A4" w:rsidRDefault="006447A4" w:rsidP="006447A4">
      <w:pPr>
        <w:pStyle w:val="af4"/>
      </w:pPr>
      <w:r>
        <w:rPr>
          <w:rStyle w:val="af3"/>
        </w:rPr>
        <w:annotationRef/>
      </w:r>
      <w:r>
        <w:t>See new suggestion for this paragraph.</w:t>
      </w:r>
    </w:p>
    <w:p w14:paraId="1335A6F9" w14:textId="77777777" w:rsidR="006447A4" w:rsidRDefault="006447A4" w:rsidP="006447A4">
      <w:pPr>
        <w:pStyle w:val="af4"/>
      </w:pPr>
    </w:p>
    <w:p w14:paraId="0C5350E3" w14:textId="77777777" w:rsidR="006447A4" w:rsidRDefault="006447A4" w:rsidP="006447A4">
      <w:pPr>
        <w:pStyle w:val="af4"/>
      </w:pPr>
      <w:r>
        <w:t xml:space="preserve">Also, VTS is not part of ships’ routeing and should therefore be moved to a new 3.2. </w:t>
      </w:r>
    </w:p>
  </w:comment>
  <w:comment w:id="290" w:author="Monica Sundklev" w:date="2025-04-03T13:57:00Z" w:initials="SM">
    <w:p w14:paraId="419B515B" w14:textId="1712AF61" w:rsidR="006447A4" w:rsidRDefault="006447A4">
      <w:pPr>
        <w:pStyle w:val="af4"/>
      </w:pPr>
      <w:r>
        <w:rPr>
          <w:rStyle w:val="af3"/>
        </w:rPr>
        <w:annotationRef/>
      </w:r>
      <w:r>
        <w:t>Please observe the following link.</w:t>
      </w:r>
    </w:p>
  </w:comment>
  <w:comment w:id="325" w:author="Monica Sundklev" w:date="2025-04-03T13:11:00Z" w:initials="SM">
    <w:p w14:paraId="3C51C382" w14:textId="77777777" w:rsidR="00887425" w:rsidRDefault="001D2881">
      <w:pPr>
        <w:pStyle w:val="af4"/>
      </w:pPr>
      <w:r>
        <w:rPr>
          <w:rStyle w:val="af3"/>
        </w:rPr>
        <w:annotationRef/>
      </w:r>
      <w:r>
        <w:t xml:space="preserve">Not sure this is meant to be an OREI operator, </w:t>
      </w:r>
      <w:r w:rsidR="00887425">
        <w:t xml:space="preserve">as they should not display the layers of the chart. </w:t>
      </w:r>
    </w:p>
    <w:p w14:paraId="4105D0F5" w14:textId="1890E046" w:rsidR="001D2881" w:rsidRDefault="00887425">
      <w:pPr>
        <w:pStyle w:val="af4"/>
      </w:pPr>
      <w:r>
        <w:t>S</w:t>
      </w:r>
      <w:r w:rsidR="001D2881">
        <w:t>houldn’t it be the user of the nautical chart that is meant</w:t>
      </w:r>
      <w:r>
        <w:t xml:space="preserve"> here and if so, is operator the best word to use here</w:t>
      </w:r>
      <w:r w:rsidR="001D2881">
        <w:t>?</w:t>
      </w:r>
    </w:p>
    <w:p w14:paraId="16157663" w14:textId="6592A73E" w:rsidR="00887425" w:rsidRDefault="00887425">
      <w:pPr>
        <w:pStyle w:val="af4"/>
      </w:pPr>
    </w:p>
    <w:p w14:paraId="4626D32F" w14:textId="0AF4DB5E" w:rsidR="00887425" w:rsidRDefault="00887425">
      <w:pPr>
        <w:pStyle w:val="af4"/>
      </w:pPr>
      <w:r>
        <w:t>Suggest replacing “operator” with “user” or “mariner”.</w:t>
      </w:r>
    </w:p>
  </w:comment>
  <w:comment w:id="524" w:author="Monica Sundklev" w:date="2025-04-03T14:08:00Z" w:initials="SM">
    <w:p w14:paraId="28B540B2" w14:textId="03B5F9B9" w:rsidR="00701292" w:rsidRDefault="00701292">
      <w:pPr>
        <w:pStyle w:val="af4"/>
      </w:pPr>
      <w:r>
        <w:rPr>
          <w:rStyle w:val="af3"/>
        </w:rPr>
        <w:annotationRef/>
      </w:r>
      <w:r>
        <w:t>Why not use “may” here instead of “will”?</w:t>
      </w:r>
    </w:p>
  </w:comment>
  <w:comment w:id="728" w:author="Monica Sundklev" w:date="2025-04-03T14:23:00Z" w:initials="SM">
    <w:p w14:paraId="06BA06B4" w14:textId="710601EE" w:rsidR="00256489" w:rsidRDefault="00256489">
      <w:pPr>
        <w:pStyle w:val="af4"/>
      </w:pPr>
      <w:r>
        <w:rPr>
          <w:rStyle w:val="af3"/>
        </w:rPr>
        <w:annotationRef/>
      </w:r>
      <w:r>
        <w:t xml:space="preserve">Suggest deleting CH 6 as it should be included in the new MASS GL. </w:t>
      </w:r>
    </w:p>
  </w:comment>
  <w:comment w:id="736" w:author="Monica Sundklev" w:date="2025-04-03T14:12:00Z" w:initials="SM">
    <w:p w14:paraId="0A329738" w14:textId="4ED41947" w:rsidR="00231149" w:rsidRDefault="00231149">
      <w:pPr>
        <w:pStyle w:val="af4"/>
      </w:pPr>
      <w:r>
        <w:rPr>
          <w:rStyle w:val="af3"/>
        </w:rPr>
        <w:annotationRef/>
      </w:r>
      <w:r>
        <w:t>This is the official IALA definition of the acronym AtoN</w:t>
      </w:r>
    </w:p>
  </w:comment>
  <w:comment w:id="746" w:author="Monica Sundklev" w:date="2025-04-03T14:15:00Z" w:initials="SM">
    <w:p w14:paraId="1FF770E4" w14:textId="4A1ABCB4" w:rsidR="00231149" w:rsidRDefault="00231149">
      <w:pPr>
        <w:pStyle w:val="af4"/>
      </w:pPr>
      <w:r>
        <w:rPr>
          <w:rStyle w:val="af3"/>
        </w:rPr>
        <w:annotationRef/>
      </w:r>
      <w:r>
        <w:t>Suggest deleting this, se suggestion in the text</w:t>
      </w:r>
    </w:p>
  </w:comment>
  <w:comment w:id="785" w:author="Monica Sundklev" w:date="2025-04-02T18:04:00Z" w:initials="SM">
    <w:p w14:paraId="6DD95FC7" w14:textId="77907E88" w:rsidR="004B2026" w:rsidRDefault="004B2026">
      <w:pPr>
        <w:pStyle w:val="af4"/>
      </w:pPr>
      <w:r>
        <w:rPr>
          <w:rStyle w:val="af3"/>
        </w:rPr>
        <w:annotationRef/>
      </w:r>
      <w:r>
        <w:t>Or move to references if mentioned in the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996C34" w15:done="0"/>
  <w15:commentEx w15:paraId="4C6475BB" w15:done="0"/>
  <w15:commentEx w15:paraId="70678733" w15:done="0"/>
  <w15:commentEx w15:paraId="688088F1" w15:done="0"/>
  <w15:commentEx w15:paraId="51DEF1B8" w15:done="0"/>
  <w15:commentEx w15:paraId="7FB9B66D" w15:done="0"/>
  <w15:commentEx w15:paraId="72A9722D" w15:done="0"/>
  <w15:commentEx w15:paraId="369A47A2" w15:done="0"/>
  <w15:commentEx w15:paraId="27A4C35C" w15:done="0"/>
  <w15:commentEx w15:paraId="6783F036" w15:done="0"/>
  <w15:commentEx w15:paraId="7DD41F1E" w15:done="0"/>
  <w15:commentEx w15:paraId="0C5350E3" w15:done="0"/>
  <w15:commentEx w15:paraId="419B515B" w15:done="0"/>
  <w15:commentEx w15:paraId="4626D32F" w15:done="0"/>
  <w15:commentEx w15:paraId="28B540B2" w15:done="0"/>
  <w15:commentEx w15:paraId="06BA06B4" w15:done="0"/>
  <w15:commentEx w15:paraId="0A329738" w15:done="0"/>
  <w15:commentEx w15:paraId="1FF770E4" w15:done="0"/>
  <w15:commentEx w15:paraId="6DD95F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CD4044" w16cex:dateUtc="2025-04-02T23:51:00Z"/>
  <w16cex:commentExtensible w16cex:durableId="3AB8DBDA" w16cex:dateUtc="2025-04-03T00:48:00Z"/>
  <w16cex:commentExtensible w16cex:durableId="44C9D2B8" w16cex:dateUtc="2025-04-03T06:12:00Z"/>
  <w16cex:commentExtensible w16cex:durableId="75E1C5FF" w16cex:dateUtc="2025-04-03T00:31:00Z"/>
  <w16cex:commentExtensible w16cex:durableId="3D4E4ED7" w16cex:dateUtc="2025-04-03T0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996C34" w16cid:durableId="32CD4044"/>
  <w16cid:commentId w16cid:paraId="4C6475BB" w16cid:durableId="3AB8DBDA"/>
  <w16cid:commentId w16cid:paraId="70678733" w16cid:durableId="70678733"/>
  <w16cid:commentId w16cid:paraId="688088F1" w16cid:durableId="44C9D2B8"/>
  <w16cid:commentId w16cid:paraId="51DEF1B8" w16cid:durableId="75E1C5FF"/>
  <w16cid:commentId w16cid:paraId="7FB9B66D" w16cid:durableId="7FB9B66D"/>
  <w16cid:commentId w16cid:paraId="72A9722D" w16cid:durableId="72A9722D"/>
  <w16cid:commentId w16cid:paraId="369A47A2" w16cid:durableId="369A47A2"/>
  <w16cid:commentId w16cid:paraId="27A4C35C" w16cid:durableId="3D4E4ED7"/>
  <w16cid:commentId w16cid:paraId="6783F036" w16cid:durableId="6783F036"/>
  <w16cid:commentId w16cid:paraId="7DD41F1E" w16cid:durableId="7DD41F1E"/>
  <w16cid:commentId w16cid:paraId="0C5350E3" w16cid:durableId="0C5350E3"/>
  <w16cid:commentId w16cid:paraId="419B515B" w16cid:durableId="419B515B"/>
  <w16cid:commentId w16cid:paraId="4626D32F" w16cid:durableId="4626D32F"/>
  <w16cid:commentId w16cid:paraId="28B540B2" w16cid:durableId="28B540B2"/>
  <w16cid:commentId w16cid:paraId="06BA06B4" w16cid:durableId="06BA06B4"/>
  <w16cid:commentId w16cid:paraId="0A329738" w16cid:durableId="0A329738"/>
  <w16cid:commentId w16cid:paraId="1FF770E4" w16cid:durableId="1FF770E4"/>
  <w16cid:commentId w16cid:paraId="6DD95FC7" w16cid:durableId="6DD95F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84046" w14:textId="77777777" w:rsidR="00EF23F5" w:rsidRDefault="00EF23F5" w:rsidP="003274DB">
      <w:r>
        <w:separator/>
      </w:r>
    </w:p>
    <w:p w14:paraId="41769A7E" w14:textId="77777777" w:rsidR="00EF23F5" w:rsidRDefault="00EF23F5"/>
  </w:endnote>
  <w:endnote w:type="continuationSeparator" w:id="0">
    <w:p w14:paraId="04EE0C5A" w14:textId="77777777" w:rsidR="00EF23F5" w:rsidRDefault="00EF23F5" w:rsidP="003274DB">
      <w:r>
        <w:continuationSeparator/>
      </w:r>
    </w:p>
    <w:p w14:paraId="3B5C90AB" w14:textId="77777777" w:rsidR="00EF23F5" w:rsidRDefault="00EF23F5"/>
  </w:endnote>
  <w:endnote w:type="continuationNotice" w:id="1">
    <w:p w14:paraId="0E4FE8DD" w14:textId="77777777" w:rsidR="00EF23F5" w:rsidRDefault="00EF23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4B2026" w:rsidRDefault="004B2026"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32C518D" w14:textId="77777777" w:rsidR="004B2026" w:rsidRDefault="004B2026"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4641649D" w14:textId="77777777" w:rsidR="004B2026" w:rsidRDefault="004B2026"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5BDC56F" w14:textId="77777777" w:rsidR="004B2026" w:rsidRDefault="004B2026"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6C4C0A77" w14:textId="77777777" w:rsidR="004B2026" w:rsidRDefault="004B2026"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6F8B3EAB" w:rsidR="004B2026" w:rsidRDefault="004B2026" w:rsidP="008747E0">
    <w:pPr>
      <w:pStyle w:val="a8"/>
    </w:pPr>
    <w:r>
      <w:rPr>
        <w:rFonts w:ascii="Calibri" w:hAnsi="Calibri" w:cs="Calibri"/>
        <w:noProof/>
        <w:color w:val="000000"/>
        <w:sz w:val="22"/>
        <w:lang w:val="sv-SE" w:eastAsia="sv-SE"/>
      </w:rPr>
      <w:drawing>
        <wp:anchor distT="0" distB="0" distL="114300" distR="114300" simplePos="0" relativeHeight="251658258" behindDoc="0" locked="0" layoutInCell="1" allowOverlap="1" wp14:anchorId="54040AA8" wp14:editId="12AD055D">
          <wp:simplePos x="0" y="0"/>
          <wp:positionH relativeFrom="column">
            <wp:posOffset>-278910</wp:posOffset>
          </wp:positionH>
          <wp:positionV relativeFrom="paragraph">
            <wp:posOffset>-167792</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5" behindDoc="0" locked="0" layoutInCell="1" allowOverlap="1" wp14:anchorId="1E1445D3" wp14:editId="49CF70A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8002E1" id="Connecteur droit 11"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t xml:space="preserve"> </w:t>
    </w:r>
  </w:p>
  <w:p w14:paraId="38DAC5DD" w14:textId="5B01AF40" w:rsidR="004B2026" w:rsidRPr="00ED2A8D" w:rsidRDefault="004B2026" w:rsidP="008747E0">
    <w:pPr>
      <w:pStyle w:val="a8"/>
    </w:pPr>
  </w:p>
  <w:p w14:paraId="3BE57E7C" w14:textId="1B404D42" w:rsidR="004B2026" w:rsidRPr="00ED2A8D" w:rsidRDefault="004B2026" w:rsidP="002735DD">
    <w:pPr>
      <w:pStyle w:val="a8"/>
      <w:tabs>
        <w:tab w:val="left" w:pos="1781"/>
      </w:tabs>
    </w:pPr>
    <w:r>
      <w:tab/>
    </w:r>
  </w:p>
  <w:p w14:paraId="6E3234A9" w14:textId="1AE53C5D" w:rsidR="004B2026" w:rsidRPr="00ED2A8D" w:rsidRDefault="004B2026" w:rsidP="008747E0">
    <w:pPr>
      <w:pStyle w:val="a8"/>
    </w:pPr>
  </w:p>
  <w:p w14:paraId="171B1A87" w14:textId="34C7C988" w:rsidR="004B2026" w:rsidRPr="00ED2A8D" w:rsidRDefault="004B2026"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4B2026" w:rsidRDefault="004B2026" w:rsidP="00525922">
    <w:r>
      <w:rPr>
        <w:noProof/>
        <w:lang w:val="sv-SE" w:eastAsia="sv-SE"/>
      </w:rPr>
      <mc:AlternateContent>
        <mc:Choice Requires="wps">
          <w:drawing>
            <wp:anchor distT="0" distB="0" distL="114300" distR="114300" simplePos="0" relativeHeight="251658247"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78181"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66E6DD9" w:rsidR="004B2026" w:rsidRPr="00C907DF" w:rsidRDefault="004B2026"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6FBEF0C1" w:rsidR="004B2026" w:rsidRPr="00525922" w:rsidRDefault="004B202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B2026" w:rsidRPr="00553815" w:rsidRDefault="004B2026" w:rsidP="00827301">
    <w:pPr>
      <w:pStyle w:val="Footerportrait"/>
    </w:pPr>
  </w:p>
  <w:p w14:paraId="1CBE1034" w14:textId="41D72A2F" w:rsidR="004B2026" w:rsidRPr="000D1024" w:rsidRDefault="00C23846" w:rsidP="00827301">
    <w:pPr>
      <w:pStyle w:val="Footerportrait"/>
      <w:rPr>
        <w:rStyle w:val="afb"/>
        <w:szCs w:val="15"/>
      </w:rPr>
    </w:pPr>
    <w:fldSimple w:instr=" STYLEREF  &quot;Document type&quot;  \* MERGEFORMAT ">
      <w:r w:rsidR="00DA53F0">
        <w:t>IALA Guideline</w:t>
      </w:r>
    </w:fldSimple>
    <w:r w:rsidR="004B2026" w:rsidRPr="000D1024">
      <w:t xml:space="preserve"> </w:t>
    </w:r>
    <w:fldSimple w:instr=" STYLEREF &quot;Document number&quot; \* MERGEFORMAT ">
      <w:r w:rsidR="00DA53F0">
        <w:t>G1185</w:t>
      </w:r>
    </w:fldSimple>
    <w:r w:rsidR="004B2026" w:rsidRPr="00FE41BF">
      <w:t xml:space="preserve"> </w:t>
    </w:r>
    <w:fldSimple w:instr=" STYLEREF &quot;Document name&quot; \* MERGEFORMAT ">
      <w:r w:rsidR="00DA53F0" w:rsidRPr="00DA53F0">
        <w:rPr>
          <w:lang w:val="en-GB"/>
        </w:rPr>
        <w:t>Considerations for Enhancing the Safety and Efficiency of Navigation</w:t>
      </w:r>
      <w:r w:rsidR="00DA53F0">
        <w:t xml:space="preserve"> Around Offshore Renewable Energy Installations (OREI)</w:t>
      </w:r>
    </w:fldSimple>
  </w:p>
  <w:p w14:paraId="42805CD4" w14:textId="25D0168A" w:rsidR="004B2026" w:rsidRPr="00C907DF" w:rsidRDefault="00C23846" w:rsidP="00D1621F">
    <w:pPr>
      <w:pStyle w:val="Footerportrait"/>
      <w:tabs>
        <w:tab w:val="left" w:pos="8972"/>
      </w:tabs>
    </w:pPr>
    <w:fldSimple w:instr=" STYLEREF &quot;Edition number&quot; \* MERGEFORMAT ">
      <w:r w:rsidR="00DA53F0">
        <w:t>Edition 1.0</w:t>
      </w:r>
    </w:fldSimple>
    <w:r w:rsidR="004B2026">
      <w:t xml:space="preserve"> </w:t>
    </w:r>
    <w:fldSimple w:instr=" STYLEREF  MRN  \* MERGEFORMAT ">
      <w:r w:rsidR="00DA53F0">
        <w:t>urn:mrn:iala:pub:g1185:ed1.0</w:t>
      </w:r>
    </w:fldSimple>
    <w:r w:rsidR="004B2026" w:rsidRPr="00C907DF">
      <w:tab/>
    </w:r>
    <w:r w:rsidR="004B2026">
      <w:tab/>
      <w:t xml:space="preserve">P </w:t>
    </w:r>
    <w:r w:rsidR="004B2026" w:rsidRPr="00C907DF">
      <w:rPr>
        <w:rStyle w:val="afb"/>
        <w:szCs w:val="15"/>
      </w:rPr>
      <w:fldChar w:fldCharType="begin"/>
    </w:r>
    <w:r w:rsidR="004B2026" w:rsidRPr="00C907DF">
      <w:rPr>
        <w:rStyle w:val="afb"/>
        <w:szCs w:val="15"/>
      </w:rPr>
      <w:instrText xml:space="preserve">PAGE  </w:instrText>
    </w:r>
    <w:r w:rsidR="004B2026" w:rsidRPr="00C907DF">
      <w:rPr>
        <w:rStyle w:val="afb"/>
        <w:szCs w:val="15"/>
      </w:rPr>
      <w:fldChar w:fldCharType="separate"/>
    </w:r>
    <w:r w:rsidR="00256489">
      <w:rPr>
        <w:rStyle w:val="afb"/>
        <w:szCs w:val="15"/>
      </w:rPr>
      <w:t>15</w:t>
    </w:r>
    <w:r w:rsidR="004B2026"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B2026" w:rsidRPr="00553815" w:rsidRDefault="004B2026" w:rsidP="00827301">
    <w:pPr>
      <w:pStyle w:val="Footerportrait"/>
    </w:pPr>
  </w:p>
  <w:p w14:paraId="11A77AE7" w14:textId="209A7161" w:rsidR="004B2026" w:rsidRPr="00C907DF" w:rsidRDefault="004B2026" w:rsidP="00827301">
    <w:pPr>
      <w:pStyle w:val="Footerportrait"/>
      <w:rPr>
        <w:rStyle w:val="afb"/>
        <w:szCs w:val="15"/>
      </w:rPr>
    </w:pPr>
    <w:fldSimple w:instr=" STYLEREF &quot;Document type&quot; \* MERGEFORMAT ">
      <w:r>
        <w:t>IALA Guideline</w:t>
      </w:r>
    </w:fldSimple>
    <w:r w:rsidRPr="00C907DF">
      <w:t xml:space="preserve"> </w:t>
    </w:r>
    <w:fldSimple w:instr=" STYLEREF &quot;Document number&quot; \* MERGEFORMAT ">
      <w:r w:rsidRPr="00D908C5">
        <w:rPr>
          <w:bCs/>
        </w:rPr>
        <w:t>Gnnnn</w:t>
      </w:r>
    </w:fldSimple>
    <w:r w:rsidRPr="00C907DF">
      <w:t xml:space="preserve"> </w:t>
    </w:r>
    <w:fldSimple w:instr=" STYLEREF &quot;Document name&quot; \* MERGEFORMAT ">
      <w:r w:rsidRPr="00D908C5">
        <w:rPr>
          <w:b w:val="0"/>
          <w:bCs/>
        </w:rPr>
        <w:t>Enhancing the</w:t>
      </w:r>
      <w:r>
        <w:t xml:space="preserve"> Safety and Efficiency of Navigation Around Offshore Renewable Energy Installations</w:t>
      </w:r>
    </w:fldSimple>
  </w:p>
  <w:p w14:paraId="6122B812" w14:textId="775A4168" w:rsidR="004B2026" w:rsidRPr="00525922" w:rsidRDefault="004B2026" w:rsidP="00827301">
    <w:pPr>
      <w:pStyle w:val="Footerportrait"/>
    </w:pPr>
    <w:fldSimple w:instr=" STYLEREF &quot;Edition number&quot; \* MERGEFORMAT ">
      <w:r>
        <w:t>Edition 1.0</w:t>
      </w:r>
    </w:fldSimple>
    <w:r>
      <w:t xml:space="preserve"> </w:t>
    </w:r>
    <w:fldSimple w:instr=" STYLEREF  MRN  \* MERGEFORMAT ">
      <w:r>
        <w:t>urn:mrn:iala:pub:gnnnn</w:t>
      </w:r>
    </w:fldSimple>
    <w:r w:rsidRPr="00C907DF">
      <w:tab/>
    </w:r>
    <w: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szCs w:val="15"/>
      </w:rPr>
      <w:t>3</w:t>
    </w:r>
    <w:r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4B2026" w:rsidRDefault="004B2026"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BF85F05" w14:textId="77777777" w:rsidR="004B2026" w:rsidRDefault="004B2026"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261F218" w14:textId="77777777" w:rsidR="004B2026" w:rsidRDefault="004B2026"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1291742A" w14:textId="77777777" w:rsidR="004B2026" w:rsidRDefault="004B2026"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712222E1" w14:textId="77777777" w:rsidR="004B2026" w:rsidRDefault="004B2026" w:rsidP="005378A6">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4B2026" w:rsidRDefault="004B2026" w:rsidP="00525922">
    <w:r>
      <w:rPr>
        <w:noProof/>
        <w:lang w:val="sv-SE" w:eastAsia="sv-SE"/>
      </w:rPr>
      <mc:AlternateContent>
        <mc:Choice Requires="wps">
          <w:drawing>
            <wp:anchor distT="0" distB="0" distL="114300" distR="114300" simplePos="0" relativeHeight="251658256"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2F1DA" id="Connecteur droit 11" o:spid="_x0000_s1026" style="position:absolute;z-index:2516582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3AB8016" w:rsidR="004B2026" w:rsidRPr="00C907DF" w:rsidRDefault="004B2026"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D908C5">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47618F16" w:rsidR="004B2026" w:rsidRPr="00525922" w:rsidRDefault="004B202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ACA6A" w14:textId="77777777" w:rsidR="00EF23F5" w:rsidRDefault="00EF23F5" w:rsidP="003274DB">
      <w:r>
        <w:separator/>
      </w:r>
    </w:p>
    <w:p w14:paraId="67B403D2" w14:textId="77777777" w:rsidR="00EF23F5" w:rsidRDefault="00EF23F5"/>
  </w:footnote>
  <w:footnote w:type="continuationSeparator" w:id="0">
    <w:p w14:paraId="20B0A876" w14:textId="77777777" w:rsidR="00EF23F5" w:rsidRDefault="00EF23F5" w:rsidP="003274DB">
      <w:r>
        <w:continuationSeparator/>
      </w:r>
    </w:p>
    <w:p w14:paraId="343B7390" w14:textId="77777777" w:rsidR="00EF23F5" w:rsidRDefault="00EF23F5"/>
  </w:footnote>
  <w:footnote w:type="continuationNotice" w:id="1">
    <w:p w14:paraId="438D3CA9" w14:textId="77777777" w:rsidR="00EF23F5" w:rsidRDefault="00EF23F5">
      <w:pPr>
        <w:spacing w:line="240" w:lineRule="auto"/>
      </w:pPr>
    </w:p>
  </w:footnote>
  <w:footnote w:id="2">
    <w:p w14:paraId="13FF235F" w14:textId="77777777" w:rsidR="004B2026" w:rsidRDefault="004B2026" w:rsidP="00B3452D">
      <w:pPr>
        <w:pStyle w:val="af8"/>
        <w:rPr>
          <w:lang w:val="en-AU"/>
        </w:rPr>
      </w:pPr>
      <w:r>
        <w:rPr>
          <w:rStyle w:val="afa"/>
        </w:rPr>
        <w:footnoteRef/>
      </w:r>
      <w:r>
        <w:t xml:space="preserve"> </w:t>
      </w:r>
      <w:r>
        <w:rPr>
          <w:sz w:val="16"/>
          <w:szCs w:val="16"/>
        </w:rPr>
        <w:t>ISO 31000 is a family of international standards relating to risk management codified by the International Organization for Standardization.  The standard is intended to provide a consistent vocabulary and methodology for assessing and managing risk, resolving the historic ambiguities and differences in the ways risk are described.</w:t>
      </w:r>
    </w:p>
  </w:footnote>
  <w:footnote w:id="3">
    <w:p w14:paraId="7AE865B4" w14:textId="77777777" w:rsidR="004B2026" w:rsidRDefault="004B2026" w:rsidP="009F7287">
      <w:pPr>
        <w:pStyle w:val="af8"/>
      </w:pPr>
      <w:r>
        <w:rPr>
          <w:rStyle w:val="afa"/>
        </w:rPr>
        <w:footnoteRef/>
      </w:r>
      <w:r>
        <w:t xml:space="preserve">  IMO Res A.572(14) </w:t>
      </w:r>
      <w:r w:rsidRPr="00DF1AC3">
        <w:rPr>
          <w:i/>
          <w:iCs/>
        </w:rPr>
        <w:t>General Provisions on Ships’ Routeing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96461C2" w:rsidR="004B2026" w:rsidRDefault="004B2026">
    <w:pPr>
      <w:pStyle w:val="a6"/>
    </w:pPr>
    <w:r>
      <w:rPr>
        <w:noProof/>
        <w:lang w:val="sv-SE" w:eastAsia="sv-SE"/>
      </w:rPr>
      <mc:AlternateContent>
        <mc:Choice Requires="wps">
          <w:drawing>
            <wp:anchor distT="0" distB="0" distL="114300" distR="114300" simplePos="0" relativeHeight="251658248" behindDoc="1" locked="0" layoutInCell="0" allowOverlap="1" wp14:anchorId="612EF3C3" wp14:editId="027BD777">
              <wp:simplePos x="0" y="0"/>
              <wp:positionH relativeFrom="margin">
                <wp:align>center</wp:align>
              </wp:positionH>
              <wp:positionV relativeFrom="margin">
                <wp:align>center</wp:align>
              </wp:positionV>
              <wp:extent cx="5709920" cy="3425825"/>
              <wp:effectExtent l="0" t="1247775" r="0" b="717550"/>
              <wp:wrapNone/>
              <wp:docPr id="39631869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FF762E" w14:textId="77777777" w:rsidR="004B2026" w:rsidRDefault="004B2026"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Text Box 5" o:spid="_x0000_s1026" type="#_x0000_t202" style="position:absolute;margin-left:0;margin-top:0;width:449.6pt;height:269.7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08FF762E" w14:textId="77777777" w:rsidR="004B2026" w:rsidRDefault="004B2026" w:rsidP="00B85ABE">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143399F7" w:rsidR="004B2026" w:rsidRDefault="00000000">
    <w:pPr>
      <w:pStyle w:val="a6"/>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1AA65C2B" w:rsidR="004B2026" w:rsidRPr="00667792" w:rsidRDefault="004B2026" w:rsidP="00667792">
    <w:pPr>
      <w:pStyle w:val="a6"/>
    </w:pPr>
    <w:r>
      <w:rPr>
        <w:noProof/>
        <w:lang w:val="sv-SE" w:eastAsia="sv-SE"/>
      </w:rPr>
      <w:drawing>
        <wp:anchor distT="0" distB="0" distL="114300" distR="114300" simplePos="0" relativeHeight="251658257"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7711240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4B2026" w:rsidRPr="00DF47E2" w:rsidRDefault="004B2026" w:rsidP="00DF47E2">
    <w:pPr>
      <w:pStyle w:val="a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08F0AD43" w:rsidR="004B2026" w:rsidRDefault="00000000">
    <w:pPr>
      <w:pStyle w:val="a6"/>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B2026">
      <w:rPr>
        <w:noProof/>
        <w:lang w:val="sv-SE" w:eastAsia="sv-SE"/>
      </w:rPr>
      <w:drawing>
        <wp:anchor distT="0" distB="0" distL="114300" distR="114300" simplePos="0" relativeHeight="251658255"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28820350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4B2026" w:rsidRDefault="004B2026">
    <w:pPr>
      <w:pStyle w:val="a6"/>
    </w:pPr>
  </w:p>
  <w:p w14:paraId="1BEDFCEC" w14:textId="77777777" w:rsidR="004B2026" w:rsidRDefault="004B202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34CE02CE" w:rsidR="004B2026" w:rsidRDefault="004B2026" w:rsidP="000F00FC">
    <w:pPr>
      <w:pStyle w:val="a6"/>
      <w:jc w:val="right"/>
      <w:rPr>
        <w:lang w:eastAsia="ko-KR"/>
      </w:rPr>
    </w:pPr>
    <w:r w:rsidRPr="00442889">
      <w:rPr>
        <w:noProof/>
        <w:lang w:val="sv-SE" w:eastAsia="sv-SE"/>
      </w:rPr>
      <w:drawing>
        <wp:anchor distT="0" distB="0" distL="114300" distR="114300" simplePos="0" relativeHeight="251658241"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4B2026" w:rsidRDefault="004B2026" w:rsidP="00A87080">
    <w:pPr>
      <w:pStyle w:val="a6"/>
    </w:pPr>
  </w:p>
  <w:p w14:paraId="5D71FE0F" w14:textId="77777777" w:rsidR="004B2026" w:rsidRDefault="004B2026" w:rsidP="00A87080">
    <w:pPr>
      <w:pStyle w:val="a6"/>
    </w:pPr>
  </w:p>
  <w:p w14:paraId="792C5C96" w14:textId="77777777" w:rsidR="004B2026" w:rsidRDefault="004B2026" w:rsidP="008747E0">
    <w:pPr>
      <w:pStyle w:val="a6"/>
    </w:pPr>
  </w:p>
  <w:p w14:paraId="35E8F036" w14:textId="77777777" w:rsidR="004B2026" w:rsidRDefault="004B2026" w:rsidP="008747E0">
    <w:pPr>
      <w:pStyle w:val="a6"/>
    </w:pPr>
  </w:p>
  <w:p w14:paraId="44541C10" w14:textId="74D6ABB7" w:rsidR="004B2026" w:rsidRDefault="004B2026" w:rsidP="008747E0">
    <w:pPr>
      <w:pStyle w:val="a6"/>
    </w:pPr>
  </w:p>
  <w:p w14:paraId="69C5607C" w14:textId="5E27C0ED" w:rsidR="004B2026" w:rsidRDefault="004B2026" w:rsidP="008747E0">
    <w:pPr>
      <w:pStyle w:val="a6"/>
    </w:pPr>
  </w:p>
  <w:p w14:paraId="54136A9C" w14:textId="36213B9C" w:rsidR="004B2026" w:rsidRPr="00ED2A8D" w:rsidRDefault="004B2026" w:rsidP="00A87080">
    <w:pPr>
      <w:pStyle w:val="a6"/>
    </w:pPr>
    <w:r>
      <w:rPr>
        <w:noProof/>
        <w:lang w:val="sv-SE" w:eastAsia="sv-SE"/>
      </w:rPr>
      <w:drawing>
        <wp:anchor distT="0" distB="0" distL="114300" distR="114300" simplePos="0" relativeHeight="251658260" behindDoc="1" locked="0" layoutInCell="1" allowOverlap="1" wp14:anchorId="4213E996" wp14:editId="104A5D09">
          <wp:simplePos x="0" y="0"/>
          <wp:positionH relativeFrom="page">
            <wp:posOffset>2643</wp:posOffset>
          </wp:positionH>
          <wp:positionV relativeFrom="page">
            <wp:posOffset>1495810</wp:posOffset>
          </wp:positionV>
          <wp:extent cx="7637618" cy="2169160"/>
          <wp:effectExtent l="0" t="0" r="1905" b="2540"/>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3837" cy="2173766"/>
                  </a:xfrm>
                  <a:prstGeom prst="rect">
                    <a:avLst/>
                  </a:prstGeom>
                  <a:noFill/>
                </pic:spPr>
              </pic:pic>
            </a:graphicData>
          </a:graphic>
          <wp14:sizeRelH relativeFrom="margin">
            <wp14:pctWidth>0</wp14:pctWidth>
          </wp14:sizeRelH>
          <wp14:sizeRelV relativeFrom="margin">
            <wp14:pctHeight>0</wp14:pctHeight>
          </wp14:sizeRelV>
        </wp:anchor>
      </w:drawing>
    </w:r>
  </w:p>
  <w:p w14:paraId="07EDBC4A" w14:textId="77777777" w:rsidR="004B2026" w:rsidRPr="00ED2A8D" w:rsidRDefault="004B2026"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42754EFF" w:rsidR="004B2026" w:rsidRDefault="004B2026">
    <w:pPr>
      <w:pStyle w:val="a6"/>
    </w:pPr>
    <w:r>
      <w:rPr>
        <w:noProof/>
        <w:lang w:val="sv-SE" w:eastAsia="sv-SE"/>
      </w:rPr>
      <w:drawing>
        <wp:anchor distT="0" distB="0" distL="114300" distR="114300" simplePos="0" relativeHeight="251658246"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4B2026" w:rsidRDefault="004B2026">
    <w:pPr>
      <w:pStyle w:val="a6"/>
    </w:pPr>
  </w:p>
  <w:p w14:paraId="001126A5" w14:textId="77777777" w:rsidR="004B2026" w:rsidRDefault="004B2026">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3F8CF35" w:rsidR="004B2026" w:rsidRDefault="00000000">
    <w:pPr>
      <w:pStyle w:val="a6"/>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2B320E0E" w:rsidR="004B2026" w:rsidRPr="00ED2A8D" w:rsidRDefault="004B2026" w:rsidP="0010529E">
    <w:pPr>
      <w:pStyle w:val="a6"/>
      <w:tabs>
        <w:tab w:val="right" w:pos="10205"/>
      </w:tabs>
    </w:pPr>
    <w:r>
      <w:rPr>
        <w:noProof/>
        <w:lang w:val="sv-SE" w:eastAsia="sv-SE"/>
      </w:rPr>
      <w:drawing>
        <wp:anchor distT="0" distB="0" distL="114300" distR="114300" simplePos="0" relativeHeight="251658243"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7491229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4B2026" w:rsidRPr="00ED2A8D" w:rsidRDefault="004B2026" w:rsidP="008747E0">
    <w:pPr>
      <w:pStyle w:val="a6"/>
    </w:pPr>
  </w:p>
  <w:p w14:paraId="0E6A72B2" w14:textId="77777777" w:rsidR="004B2026" w:rsidRDefault="004B2026" w:rsidP="008747E0">
    <w:pPr>
      <w:pStyle w:val="a6"/>
    </w:pPr>
  </w:p>
  <w:p w14:paraId="24BEBDA1" w14:textId="77777777" w:rsidR="004B2026" w:rsidRDefault="004B2026" w:rsidP="008747E0">
    <w:pPr>
      <w:pStyle w:val="a6"/>
    </w:pPr>
  </w:p>
  <w:p w14:paraId="447D8E59" w14:textId="77777777" w:rsidR="004B2026" w:rsidRDefault="004B2026" w:rsidP="008747E0">
    <w:pPr>
      <w:pStyle w:val="a6"/>
    </w:pPr>
  </w:p>
  <w:p w14:paraId="1FCAC367" w14:textId="77777777" w:rsidR="004B2026" w:rsidRPr="00441393" w:rsidRDefault="004B2026" w:rsidP="00441393">
    <w:pPr>
      <w:pStyle w:val="Contents"/>
    </w:pPr>
    <w:r>
      <w:t>DOCUMENT REVISION</w:t>
    </w:r>
  </w:p>
  <w:p w14:paraId="40B6FC71" w14:textId="77777777" w:rsidR="004B2026" w:rsidRPr="00ED2A8D" w:rsidRDefault="004B2026" w:rsidP="008747E0">
    <w:pPr>
      <w:pStyle w:val="a6"/>
    </w:pPr>
  </w:p>
  <w:p w14:paraId="46FF5377" w14:textId="77777777" w:rsidR="004B2026" w:rsidRPr="00AC33A2" w:rsidRDefault="004B2026"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2903058E" w:rsidR="004B2026" w:rsidRDefault="00000000">
    <w:pPr>
      <w:pStyle w:val="a6"/>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52AE06D" w:rsidR="004B2026" w:rsidRDefault="00000000">
    <w:pPr>
      <w:pStyle w:val="a6"/>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3BA58E0" w:rsidR="004B2026" w:rsidRPr="00ED2A8D" w:rsidRDefault="004B2026" w:rsidP="008747E0">
    <w:pPr>
      <w:pStyle w:val="a6"/>
    </w:pPr>
    <w:r>
      <w:rPr>
        <w:noProof/>
        <w:lang w:val="sv-SE" w:eastAsia="sv-SE"/>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643869439" name="Picture 643869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4B2026" w:rsidRPr="00ED2A8D" w:rsidRDefault="004B2026" w:rsidP="008747E0">
    <w:pPr>
      <w:pStyle w:val="a6"/>
    </w:pPr>
  </w:p>
  <w:p w14:paraId="01929C87" w14:textId="77777777" w:rsidR="004B2026" w:rsidRDefault="004B2026" w:rsidP="008747E0">
    <w:pPr>
      <w:pStyle w:val="a6"/>
    </w:pPr>
  </w:p>
  <w:p w14:paraId="708B9053" w14:textId="77777777" w:rsidR="004B2026" w:rsidRDefault="004B2026" w:rsidP="008747E0">
    <w:pPr>
      <w:pStyle w:val="a6"/>
    </w:pPr>
  </w:p>
  <w:p w14:paraId="352CC394" w14:textId="77777777" w:rsidR="004B2026" w:rsidRDefault="004B2026" w:rsidP="008747E0">
    <w:pPr>
      <w:pStyle w:val="a6"/>
    </w:pPr>
  </w:p>
  <w:p w14:paraId="1157DAB6" w14:textId="77777777" w:rsidR="004B2026" w:rsidRPr="00441393" w:rsidRDefault="004B2026" w:rsidP="00441393">
    <w:pPr>
      <w:pStyle w:val="Contents"/>
    </w:pPr>
    <w:r>
      <w:t>CONTENTS</w:t>
    </w:r>
  </w:p>
  <w:p w14:paraId="726E38B4" w14:textId="77777777" w:rsidR="004B2026" w:rsidRDefault="004B2026" w:rsidP="0078486B">
    <w:pPr>
      <w:pStyle w:val="a6"/>
      <w:spacing w:line="140" w:lineRule="exact"/>
    </w:pPr>
  </w:p>
  <w:p w14:paraId="09824143" w14:textId="77777777" w:rsidR="004B2026" w:rsidRPr="00AC33A2" w:rsidRDefault="004B2026"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3A51F4D8" w:rsidR="004B2026" w:rsidRPr="00ED2A8D" w:rsidRDefault="004B2026" w:rsidP="00C716E5">
    <w:pPr>
      <w:pStyle w:val="a6"/>
    </w:pPr>
    <w:r>
      <w:rPr>
        <w:noProof/>
        <w:lang w:val="sv-SE" w:eastAsia="sv-SE"/>
      </w:rPr>
      <w:drawing>
        <wp:anchor distT="0" distB="0" distL="114300" distR="114300" simplePos="0" relativeHeight="25165824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60425137" name="Picture 196042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4B2026" w:rsidRPr="00ED2A8D" w:rsidRDefault="004B2026" w:rsidP="00C716E5">
    <w:pPr>
      <w:pStyle w:val="a6"/>
    </w:pPr>
  </w:p>
  <w:p w14:paraId="6FE1FDA0" w14:textId="77777777" w:rsidR="004B2026" w:rsidRDefault="004B2026" w:rsidP="00C716E5">
    <w:pPr>
      <w:pStyle w:val="a6"/>
    </w:pPr>
  </w:p>
  <w:p w14:paraId="4BCBDC5C" w14:textId="77777777" w:rsidR="004B2026" w:rsidRDefault="004B2026" w:rsidP="00C716E5">
    <w:pPr>
      <w:pStyle w:val="a6"/>
    </w:pPr>
  </w:p>
  <w:p w14:paraId="66D18B5D" w14:textId="77777777" w:rsidR="004B2026" w:rsidRDefault="004B2026" w:rsidP="00C716E5">
    <w:pPr>
      <w:pStyle w:val="a6"/>
    </w:pPr>
  </w:p>
  <w:p w14:paraId="0FDC55BD" w14:textId="77777777" w:rsidR="004B2026" w:rsidRPr="00441393" w:rsidRDefault="004B2026" w:rsidP="00C716E5">
    <w:pPr>
      <w:pStyle w:val="Contents"/>
    </w:pPr>
    <w:r>
      <w:t>CONTENTS</w:t>
    </w:r>
  </w:p>
  <w:p w14:paraId="12D1FD2B" w14:textId="77777777" w:rsidR="004B2026" w:rsidRPr="00ED2A8D" w:rsidRDefault="004B2026" w:rsidP="00C716E5">
    <w:pPr>
      <w:pStyle w:val="a6"/>
    </w:pPr>
  </w:p>
  <w:p w14:paraId="1CEA155E" w14:textId="77777777" w:rsidR="004B2026" w:rsidRPr="00AC33A2" w:rsidRDefault="004B2026" w:rsidP="00C716E5">
    <w:pPr>
      <w:pStyle w:val="a6"/>
      <w:spacing w:line="140" w:lineRule="exact"/>
    </w:pPr>
  </w:p>
  <w:p w14:paraId="5B427A35" w14:textId="77777777" w:rsidR="004B2026" w:rsidRDefault="004B2026">
    <w:pPr>
      <w:pStyle w:val="a6"/>
    </w:pPr>
    <w:r>
      <w:rPr>
        <w:noProof/>
        <w:lang w:val="sv-SE" w:eastAsia="sv-SE"/>
      </w:rPr>
      <w:drawing>
        <wp:anchor distT="0" distB="0" distL="114300" distR="114300" simplePos="0" relativeHeight="25165824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659177493" name="Picture 65917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D7B21"/>
    <w:multiLevelType w:val="multilevel"/>
    <w:tmpl w:val="03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DA2C68"/>
    <w:multiLevelType w:val="hybridMultilevel"/>
    <w:tmpl w:val="B67069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5457F9"/>
    <w:multiLevelType w:val="hybridMultilevel"/>
    <w:tmpl w:val="5742D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5F6F01"/>
    <w:multiLevelType w:val="multilevel"/>
    <w:tmpl w:val="9B8C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741376"/>
    <w:multiLevelType w:val="hybridMultilevel"/>
    <w:tmpl w:val="169EFA8A"/>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0" w15:restartNumberingAfterBreak="0">
    <w:nsid w:val="67AB4D84"/>
    <w:multiLevelType w:val="multilevel"/>
    <w:tmpl w:val="FFDC463E"/>
    <w:lvl w:ilvl="0">
      <w:start w:val="1"/>
      <w:numFmt w:val="decimal"/>
      <w:pStyle w:val="1"/>
      <w:lvlText w:val="%1."/>
      <w:lvlJc w:val="left"/>
      <w:pPr>
        <w:tabs>
          <w:tab w:val="num" w:pos="142"/>
        </w:tabs>
        <w:ind w:left="851"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7695159">
    <w:abstractNumId w:val="4"/>
  </w:num>
  <w:num w:numId="2" w16cid:durableId="789058533">
    <w:abstractNumId w:val="11"/>
  </w:num>
  <w:num w:numId="3" w16cid:durableId="1026558246">
    <w:abstractNumId w:val="5"/>
  </w:num>
  <w:num w:numId="4" w16cid:durableId="1123572011">
    <w:abstractNumId w:val="9"/>
  </w:num>
  <w:num w:numId="5" w16cid:durableId="1436636510">
    <w:abstractNumId w:val="3"/>
  </w:num>
  <w:num w:numId="6" w16cid:durableId="1874994048">
    <w:abstractNumId w:val="8"/>
  </w:num>
  <w:num w:numId="7" w16cid:durableId="646085969">
    <w:abstractNumId w:val="0"/>
  </w:num>
  <w:num w:numId="8" w16cid:durableId="1475369892">
    <w:abstractNumId w:val="20"/>
  </w:num>
  <w:num w:numId="9" w16cid:durableId="1497921062">
    <w:abstractNumId w:val="6"/>
  </w:num>
  <w:num w:numId="10" w16cid:durableId="233779157">
    <w:abstractNumId w:val="7"/>
  </w:num>
  <w:num w:numId="11" w16cid:durableId="380176319">
    <w:abstractNumId w:val="18"/>
  </w:num>
  <w:num w:numId="12" w16cid:durableId="188953420">
    <w:abstractNumId w:val="15"/>
  </w:num>
  <w:num w:numId="13" w16cid:durableId="1553885089">
    <w:abstractNumId w:val="17"/>
  </w:num>
  <w:num w:numId="14" w16cid:durableId="203714710">
    <w:abstractNumId w:val="24"/>
  </w:num>
  <w:num w:numId="15" w16cid:durableId="1939291337">
    <w:abstractNumId w:val="22"/>
  </w:num>
  <w:num w:numId="16" w16cid:durableId="41709858">
    <w:abstractNumId w:val="23"/>
  </w:num>
  <w:num w:numId="17" w16cid:durableId="1091857847">
    <w:abstractNumId w:val="21"/>
  </w:num>
  <w:num w:numId="18" w16cid:durableId="104619192">
    <w:abstractNumId w:val="20"/>
  </w:num>
  <w:num w:numId="19" w16cid:durableId="1648700869">
    <w:abstractNumId w:val="13"/>
  </w:num>
  <w:num w:numId="20" w16cid:durableId="1674914068">
    <w:abstractNumId w:val="12"/>
  </w:num>
  <w:num w:numId="21" w16cid:durableId="1268348006">
    <w:abstractNumId w:val="16"/>
  </w:num>
  <w:num w:numId="22" w16cid:durableId="1302540280">
    <w:abstractNumId w:val="2"/>
  </w:num>
  <w:num w:numId="23" w16cid:durableId="1037856910">
    <w:abstractNumId w:val="14"/>
  </w:num>
  <w:num w:numId="24" w16cid:durableId="595751681">
    <w:abstractNumId w:val="10"/>
  </w:num>
  <w:num w:numId="25" w16cid:durableId="953832506">
    <w:abstractNumId w:val="1"/>
  </w:num>
  <w:num w:numId="26" w16cid:durableId="1016275245">
    <w:abstractNumId w:val="19"/>
  </w:num>
  <w:num w:numId="27" w16cid:durableId="1498303336">
    <w:abstractNumId w:val="20"/>
  </w:num>
  <w:num w:numId="28" w16cid:durableId="86120029">
    <w:abstractNumId w:val="20"/>
  </w:num>
  <w:num w:numId="29" w16cid:durableId="2076662388">
    <w:abstractNumId w:val="2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revor Harris">
    <w15:presenceInfo w15:providerId="AD" w15:userId="S::Trevor.Harris@trinityhouse.co.uk::080cc568-6fe0-4618-97ae-299de419016e"/>
  </w15:person>
  <w15:person w15:author="Trainor, Neil">
    <w15:presenceInfo w15:providerId="AD" w15:userId="S::neil.trainor@amsa.gov.au::155383a2-f689-42ea-9196-65840b806997"/>
  </w15:person>
  <w15:person w15:author="Monica Sundklev">
    <w15:presenceInfo w15:providerId="AD" w15:userId="S-1-5-21-3283961105-4280042972-2780276874-4772"/>
  </w15:person>
  <w15:person w15:author="Yuanming Hu">
    <w15:presenceInfo w15:providerId="Windows Live" w15:userId="ea9b508055e2b07c"/>
  </w15:person>
  <w15:person w15:author="薇 龙">
    <w15:presenceInfo w15:providerId="Windows Live" w15:userId="203afe8d6f5141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zh-CN" w:vendorID="64" w:dllVersion="0" w:nlCheck="1" w:checkStyle="1"/>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U1NTOxNDazsDAzMDVW0lEKTi0uzszPAykwqQUAIBTalCwAAAA="/>
  </w:docVars>
  <w:rsids>
    <w:rsidRoot w:val="000870E9"/>
    <w:rsid w:val="00000535"/>
    <w:rsid w:val="00001616"/>
    <w:rsid w:val="0000400C"/>
    <w:rsid w:val="000140A2"/>
    <w:rsid w:val="0001616D"/>
    <w:rsid w:val="00016839"/>
    <w:rsid w:val="000174F9"/>
    <w:rsid w:val="0002318C"/>
    <w:rsid w:val="000249C2"/>
    <w:rsid w:val="000258F6"/>
    <w:rsid w:val="00027B36"/>
    <w:rsid w:val="0003449E"/>
    <w:rsid w:val="00035E1F"/>
    <w:rsid w:val="000379A7"/>
    <w:rsid w:val="00037B95"/>
    <w:rsid w:val="00040EB8"/>
    <w:rsid w:val="000418CA"/>
    <w:rsid w:val="0004255E"/>
    <w:rsid w:val="00045644"/>
    <w:rsid w:val="00050F02"/>
    <w:rsid w:val="0005129B"/>
    <w:rsid w:val="00051724"/>
    <w:rsid w:val="0005449E"/>
    <w:rsid w:val="00054C7D"/>
    <w:rsid w:val="00055938"/>
    <w:rsid w:val="00057B6D"/>
    <w:rsid w:val="00061A7B"/>
    <w:rsid w:val="00062874"/>
    <w:rsid w:val="0008085A"/>
    <w:rsid w:val="00082C85"/>
    <w:rsid w:val="00083E31"/>
    <w:rsid w:val="00084C6C"/>
    <w:rsid w:val="0008654C"/>
    <w:rsid w:val="000870E9"/>
    <w:rsid w:val="000904ED"/>
    <w:rsid w:val="00091545"/>
    <w:rsid w:val="0009165E"/>
    <w:rsid w:val="00092946"/>
    <w:rsid w:val="00097E4A"/>
    <w:rsid w:val="000A07A7"/>
    <w:rsid w:val="000A27A8"/>
    <w:rsid w:val="000A49B9"/>
    <w:rsid w:val="000A59C0"/>
    <w:rsid w:val="000A73E7"/>
    <w:rsid w:val="000A78A9"/>
    <w:rsid w:val="000B1A90"/>
    <w:rsid w:val="000B1B0B"/>
    <w:rsid w:val="000B2356"/>
    <w:rsid w:val="000B577B"/>
    <w:rsid w:val="000C2133"/>
    <w:rsid w:val="000C2857"/>
    <w:rsid w:val="000C711B"/>
    <w:rsid w:val="000C7597"/>
    <w:rsid w:val="000D1024"/>
    <w:rsid w:val="000D14CE"/>
    <w:rsid w:val="000D1D15"/>
    <w:rsid w:val="000D2431"/>
    <w:rsid w:val="000D36B6"/>
    <w:rsid w:val="000D75E4"/>
    <w:rsid w:val="000D76B7"/>
    <w:rsid w:val="000E0EC6"/>
    <w:rsid w:val="000E34D3"/>
    <w:rsid w:val="000E3954"/>
    <w:rsid w:val="000E3E52"/>
    <w:rsid w:val="000F00FC"/>
    <w:rsid w:val="000F0F9F"/>
    <w:rsid w:val="000F22C4"/>
    <w:rsid w:val="000F3F43"/>
    <w:rsid w:val="000F58ED"/>
    <w:rsid w:val="000F6B68"/>
    <w:rsid w:val="000F7BD6"/>
    <w:rsid w:val="00103889"/>
    <w:rsid w:val="00104AAA"/>
    <w:rsid w:val="00104F50"/>
    <w:rsid w:val="0010529E"/>
    <w:rsid w:val="001060CD"/>
    <w:rsid w:val="00111340"/>
    <w:rsid w:val="00113D5B"/>
    <w:rsid w:val="00113F8F"/>
    <w:rsid w:val="00121616"/>
    <w:rsid w:val="00121F1B"/>
    <w:rsid w:val="001236B5"/>
    <w:rsid w:val="00124C0B"/>
    <w:rsid w:val="00125068"/>
    <w:rsid w:val="001253BF"/>
    <w:rsid w:val="001349DB"/>
    <w:rsid w:val="00134B86"/>
    <w:rsid w:val="0013519E"/>
    <w:rsid w:val="00135AEB"/>
    <w:rsid w:val="00136E58"/>
    <w:rsid w:val="0014060A"/>
    <w:rsid w:val="0014597C"/>
    <w:rsid w:val="00147755"/>
    <w:rsid w:val="00151BFE"/>
    <w:rsid w:val="00153062"/>
    <w:rsid w:val="001535C6"/>
    <w:rsid w:val="001547F9"/>
    <w:rsid w:val="00154A1C"/>
    <w:rsid w:val="001607D8"/>
    <w:rsid w:val="00161325"/>
    <w:rsid w:val="00161401"/>
    <w:rsid w:val="00162612"/>
    <w:rsid w:val="001635F3"/>
    <w:rsid w:val="001663F1"/>
    <w:rsid w:val="00170F36"/>
    <w:rsid w:val="00173602"/>
    <w:rsid w:val="00174970"/>
    <w:rsid w:val="00175066"/>
    <w:rsid w:val="00176BB8"/>
    <w:rsid w:val="00182B9C"/>
    <w:rsid w:val="00184427"/>
    <w:rsid w:val="00186FED"/>
    <w:rsid w:val="001875B1"/>
    <w:rsid w:val="001910F5"/>
    <w:rsid w:val="00191120"/>
    <w:rsid w:val="0019173E"/>
    <w:rsid w:val="001920FA"/>
    <w:rsid w:val="001A2DCA"/>
    <w:rsid w:val="001A73B9"/>
    <w:rsid w:val="001B1EF6"/>
    <w:rsid w:val="001B2322"/>
    <w:rsid w:val="001B2A35"/>
    <w:rsid w:val="001B339A"/>
    <w:rsid w:val="001B60A6"/>
    <w:rsid w:val="001B7323"/>
    <w:rsid w:val="001B7E49"/>
    <w:rsid w:val="001C0804"/>
    <w:rsid w:val="001C2971"/>
    <w:rsid w:val="001C650B"/>
    <w:rsid w:val="001C72B5"/>
    <w:rsid w:val="001C77FB"/>
    <w:rsid w:val="001D11AC"/>
    <w:rsid w:val="001D1845"/>
    <w:rsid w:val="001D25A6"/>
    <w:rsid w:val="001D2881"/>
    <w:rsid w:val="001D2E7A"/>
    <w:rsid w:val="001D3992"/>
    <w:rsid w:val="001D4A3E"/>
    <w:rsid w:val="001D5E96"/>
    <w:rsid w:val="001E1BAC"/>
    <w:rsid w:val="001E32E5"/>
    <w:rsid w:val="001E3AEE"/>
    <w:rsid w:val="001E416D"/>
    <w:rsid w:val="001F4EF8"/>
    <w:rsid w:val="001F574E"/>
    <w:rsid w:val="001F5AB1"/>
    <w:rsid w:val="001F77E3"/>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1149"/>
    <w:rsid w:val="00237785"/>
    <w:rsid w:val="00237A2B"/>
    <w:rsid w:val="002406D3"/>
    <w:rsid w:val="00245DEF"/>
    <w:rsid w:val="00246546"/>
    <w:rsid w:val="002505E9"/>
    <w:rsid w:val="00251FB9"/>
    <w:rsid w:val="002520AD"/>
    <w:rsid w:val="00255FD9"/>
    <w:rsid w:val="00256489"/>
    <w:rsid w:val="0025660A"/>
    <w:rsid w:val="00257DF8"/>
    <w:rsid w:val="00257E4A"/>
    <w:rsid w:val="0026038D"/>
    <w:rsid w:val="002617BA"/>
    <w:rsid w:val="00262E69"/>
    <w:rsid w:val="00263D78"/>
    <w:rsid w:val="00263DF3"/>
    <w:rsid w:val="00265891"/>
    <w:rsid w:val="0027175D"/>
    <w:rsid w:val="0027321C"/>
    <w:rsid w:val="002735DD"/>
    <w:rsid w:val="00274B97"/>
    <w:rsid w:val="0027546A"/>
    <w:rsid w:val="0028120D"/>
    <w:rsid w:val="00284BFF"/>
    <w:rsid w:val="00286250"/>
    <w:rsid w:val="00290909"/>
    <w:rsid w:val="00294AA4"/>
    <w:rsid w:val="00294EE2"/>
    <w:rsid w:val="00296AE1"/>
    <w:rsid w:val="0029793F"/>
    <w:rsid w:val="002A1C42"/>
    <w:rsid w:val="002A617C"/>
    <w:rsid w:val="002A71CF"/>
    <w:rsid w:val="002B3E9D"/>
    <w:rsid w:val="002B574E"/>
    <w:rsid w:val="002C1E38"/>
    <w:rsid w:val="002C5CBC"/>
    <w:rsid w:val="002C605E"/>
    <w:rsid w:val="002C77F4"/>
    <w:rsid w:val="002D0869"/>
    <w:rsid w:val="002D78FE"/>
    <w:rsid w:val="002E4993"/>
    <w:rsid w:val="002E560E"/>
    <w:rsid w:val="002E56E7"/>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086"/>
    <w:rsid w:val="003251FE"/>
    <w:rsid w:val="00325D9A"/>
    <w:rsid w:val="00326BB4"/>
    <w:rsid w:val="003274DB"/>
    <w:rsid w:val="003276DE"/>
    <w:rsid w:val="00327FBF"/>
    <w:rsid w:val="003319B9"/>
    <w:rsid w:val="003327BE"/>
    <w:rsid w:val="00332A7B"/>
    <w:rsid w:val="00334254"/>
    <w:rsid w:val="003343E0"/>
    <w:rsid w:val="00335515"/>
    <w:rsid w:val="00335E40"/>
    <w:rsid w:val="00341171"/>
    <w:rsid w:val="00344408"/>
    <w:rsid w:val="00344EB4"/>
    <w:rsid w:val="00345242"/>
    <w:rsid w:val="003453D4"/>
    <w:rsid w:val="00345E37"/>
    <w:rsid w:val="00346A15"/>
    <w:rsid w:val="00346AEC"/>
    <w:rsid w:val="00347BAC"/>
    <w:rsid w:val="00347F3E"/>
    <w:rsid w:val="00350A92"/>
    <w:rsid w:val="00356472"/>
    <w:rsid w:val="003621C3"/>
    <w:rsid w:val="00362816"/>
    <w:rsid w:val="0036382D"/>
    <w:rsid w:val="003727C3"/>
    <w:rsid w:val="00373FFD"/>
    <w:rsid w:val="00376C3D"/>
    <w:rsid w:val="00376D93"/>
    <w:rsid w:val="00380350"/>
    <w:rsid w:val="00380B4E"/>
    <w:rsid w:val="00380F88"/>
    <w:rsid w:val="003816E4"/>
    <w:rsid w:val="00381F7A"/>
    <w:rsid w:val="00382C28"/>
    <w:rsid w:val="0038597C"/>
    <w:rsid w:val="0039131E"/>
    <w:rsid w:val="003A04A6"/>
    <w:rsid w:val="003A07E2"/>
    <w:rsid w:val="003A0C6B"/>
    <w:rsid w:val="003A2EE4"/>
    <w:rsid w:val="003A6A32"/>
    <w:rsid w:val="003A7759"/>
    <w:rsid w:val="003A7F6E"/>
    <w:rsid w:val="003B03EA"/>
    <w:rsid w:val="003B24FB"/>
    <w:rsid w:val="003B49B6"/>
    <w:rsid w:val="003B76F0"/>
    <w:rsid w:val="003C08AC"/>
    <w:rsid w:val="003C138B"/>
    <w:rsid w:val="003C59B6"/>
    <w:rsid w:val="003C63E6"/>
    <w:rsid w:val="003C7C34"/>
    <w:rsid w:val="003D0F37"/>
    <w:rsid w:val="003D2A7A"/>
    <w:rsid w:val="003D3B40"/>
    <w:rsid w:val="003D5150"/>
    <w:rsid w:val="003D6614"/>
    <w:rsid w:val="003E1065"/>
    <w:rsid w:val="003F1C3A"/>
    <w:rsid w:val="003F302E"/>
    <w:rsid w:val="003F308D"/>
    <w:rsid w:val="003F48A6"/>
    <w:rsid w:val="003F4DE4"/>
    <w:rsid w:val="003F70D2"/>
    <w:rsid w:val="004102CD"/>
    <w:rsid w:val="00414698"/>
    <w:rsid w:val="00415649"/>
    <w:rsid w:val="00421F36"/>
    <w:rsid w:val="0042565E"/>
    <w:rsid w:val="00432577"/>
    <w:rsid w:val="00432C05"/>
    <w:rsid w:val="00432EAC"/>
    <w:rsid w:val="00440379"/>
    <w:rsid w:val="00441393"/>
    <w:rsid w:val="00441452"/>
    <w:rsid w:val="00442B80"/>
    <w:rsid w:val="004441F8"/>
    <w:rsid w:val="00445980"/>
    <w:rsid w:val="00447CF0"/>
    <w:rsid w:val="004502EA"/>
    <w:rsid w:val="004517DB"/>
    <w:rsid w:val="00456DE1"/>
    <w:rsid w:val="00456F10"/>
    <w:rsid w:val="00460D62"/>
    <w:rsid w:val="00461DDC"/>
    <w:rsid w:val="00462095"/>
    <w:rsid w:val="00463B48"/>
    <w:rsid w:val="0046464D"/>
    <w:rsid w:val="00474746"/>
    <w:rsid w:val="00476942"/>
    <w:rsid w:val="00477D62"/>
    <w:rsid w:val="00481C27"/>
    <w:rsid w:val="004871A2"/>
    <w:rsid w:val="004908B8"/>
    <w:rsid w:val="00492026"/>
    <w:rsid w:val="00492A8D"/>
    <w:rsid w:val="00493B3C"/>
    <w:rsid w:val="004944C8"/>
    <w:rsid w:val="00495DDA"/>
    <w:rsid w:val="004975DD"/>
    <w:rsid w:val="004A0CE9"/>
    <w:rsid w:val="004A0EBF"/>
    <w:rsid w:val="004A3751"/>
    <w:rsid w:val="004A4EC4"/>
    <w:rsid w:val="004B2026"/>
    <w:rsid w:val="004B5E6D"/>
    <w:rsid w:val="004B65D9"/>
    <w:rsid w:val="004B744B"/>
    <w:rsid w:val="004B7810"/>
    <w:rsid w:val="004C0C7E"/>
    <w:rsid w:val="004C0E4B"/>
    <w:rsid w:val="004C6BA3"/>
    <w:rsid w:val="004D4109"/>
    <w:rsid w:val="004D4FAE"/>
    <w:rsid w:val="004D55E1"/>
    <w:rsid w:val="004D5917"/>
    <w:rsid w:val="004D6C87"/>
    <w:rsid w:val="004E0BBB"/>
    <w:rsid w:val="004E1D57"/>
    <w:rsid w:val="004E2F16"/>
    <w:rsid w:val="004E442D"/>
    <w:rsid w:val="004E6436"/>
    <w:rsid w:val="004E7399"/>
    <w:rsid w:val="004F26FF"/>
    <w:rsid w:val="004F2AA4"/>
    <w:rsid w:val="004F4AAE"/>
    <w:rsid w:val="004F5930"/>
    <w:rsid w:val="004F6196"/>
    <w:rsid w:val="00503044"/>
    <w:rsid w:val="005051B1"/>
    <w:rsid w:val="005136FB"/>
    <w:rsid w:val="00513737"/>
    <w:rsid w:val="005222AF"/>
    <w:rsid w:val="00523666"/>
    <w:rsid w:val="00525922"/>
    <w:rsid w:val="00526234"/>
    <w:rsid w:val="00527FE6"/>
    <w:rsid w:val="00534F34"/>
    <w:rsid w:val="0053692E"/>
    <w:rsid w:val="00536C1B"/>
    <w:rsid w:val="005378A6"/>
    <w:rsid w:val="00540D36"/>
    <w:rsid w:val="00541ED1"/>
    <w:rsid w:val="00546974"/>
    <w:rsid w:val="00547837"/>
    <w:rsid w:val="00551428"/>
    <w:rsid w:val="005514C0"/>
    <w:rsid w:val="00551C89"/>
    <w:rsid w:val="00553815"/>
    <w:rsid w:val="005539ED"/>
    <w:rsid w:val="00553FE0"/>
    <w:rsid w:val="00557434"/>
    <w:rsid w:val="00563D55"/>
    <w:rsid w:val="00567C3B"/>
    <w:rsid w:val="00574391"/>
    <w:rsid w:val="00574ADC"/>
    <w:rsid w:val="005805D2"/>
    <w:rsid w:val="00581239"/>
    <w:rsid w:val="00584E5F"/>
    <w:rsid w:val="00586C48"/>
    <w:rsid w:val="00586C66"/>
    <w:rsid w:val="00591208"/>
    <w:rsid w:val="005934A5"/>
    <w:rsid w:val="00593EE1"/>
    <w:rsid w:val="00593EFC"/>
    <w:rsid w:val="00595415"/>
    <w:rsid w:val="00597652"/>
    <w:rsid w:val="005A0703"/>
    <w:rsid w:val="005A080B"/>
    <w:rsid w:val="005A1A66"/>
    <w:rsid w:val="005B12A5"/>
    <w:rsid w:val="005B2DFB"/>
    <w:rsid w:val="005B56AB"/>
    <w:rsid w:val="005C161A"/>
    <w:rsid w:val="005C1BCB"/>
    <w:rsid w:val="005C2312"/>
    <w:rsid w:val="005C3292"/>
    <w:rsid w:val="005C4735"/>
    <w:rsid w:val="005C5C63"/>
    <w:rsid w:val="005C67AA"/>
    <w:rsid w:val="005D0200"/>
    <w:rsid w:val="005D03E9"/>
    <w:rsid w:val="005D304B"/>
    <w:rsid w:val="005D329D"/>
    <w:rsid w:val="005D3920"/>
    <w:rsid w:val="005D395C"/>
    <w:rsid w:val="005D6905"/>
    <w:rsid w:val="005D6E5D"/>
    <w:rsid w:val="005E091A"/>
    <w:rsid w:val="005E3989"/>
    <w:rsid w:val="005E44AD"/>
    <w:rsid w:val="005E4659"/>
    <w:rsid w:val="005E5AB7"/>
    <w:rsid w:val="005E5DDE"/>
    <w:rsid w:val="005E657A"/>
    <w:rsid w:val="005E7063"/>
    <w:rsid w:val="005F1314"/>
    <w:rsid w:val="005F1386"/>
    <w:rsid w:val="005F17C2"/>
    <w:rsid w:val="005F3348"/>
    <w:rsid w:val="005F4BA4"/>
    <w:rsid w:val="005F641C"/>
    <w:rsid w:val="005F7025"/>
    <w:rsid w:val="00600320"/>
    <w:rsid w:val="00600C2B"/>
    <w:rsid w:val="00604B7A"/>
    <w:rsid w:val="00606A1F"/>
    <w:rsid w:val="0061103B"/>
    <w:rsid w:val="00611BF0"/>
    <w:rsid w:val="006127AC"/>
    <w:rsid w:val="00617128"/>
    <w:rsid w:val="00620F5B"/>
    <w:rsid w:val="00622C26"/>
    <w:rsid w:val="00630BA3"/>
    <w:rsid w:val="00631C9D"/>
    <w:rsid w:val="00634A78"/>
    <w:rsid w:val="00641794"/>
    <w:rsid w:val="00642025"/>
    <w:rsid w:val="00642ECC"/>
    <w:rsid w:val="006447A4"/>
    <w:rsid w:val="00646AFD"/>
    <w:rsid w:val="00646E87"/>
    <w:rsid w:val="0065002F"/>
    <w:rsid w:val="0065107F"/>
    <w:rsid w:val="00651D97"/>
    <w:rsid w:val="006570A4"/>
    <w:rsid w:val="006617A3"/>
    <w:rsid w:val="00661946"/>
    <w:rsid w:val="00663E12"/>
    <w:rsid w:val="00664D43"/>
    <w:rsid w:val="00666061"/>
    <w:rsid w:val="00666380"/>
    <w:rsid w:val="00667424"/>
    <w:rsid w:val="00667792"/>
    <w:rsid w:val="00667C91"/>
    <w:rsid w:val="00671677"/>
    <w:rsid w:val="00673034"/>
    <w:rsid w:val="006744D8"/>
    <w:rsid w:val="006750F2"/>
    <w:rsid w:val="006752D6"/>
    <w:rsid w:val="00675E02"/>
    <w:rsid w:val="0068553C"/>
    <w:rsid w:val="00685F34"/>
    <w:rsid w:val="00690A46"/>
    <w:rsid w:val="0069250E"/>
    <w:rsid w:val="006937D8"/>
    <w:rsid w:val="00693B1F"/>
    <w:rsid w:val="00695656"/>
    <w:rsid w:val="006975A8"/>
    <w:rsid w:val="00697DA7"/>
    <w:rsid w:val="006A1012"/>
    <w:rsid w:val="006A177E"/>
    <w:rsid w:val="006A7DF5"/>
    <w:rsid w:val="006B54CC"/>
    <w:rsid w:val="006B79C1"/>
    <w:rsid w:val="006C1376"/>
    <w:rsid w:val="006C48F9"/>
    <w:rsid w:val="006E0E7D"/>
    <w:rsid w:val="006E10BF"/>
    <w:rsid w:val="006E3E6A"/>
    <w:rsid w:val="006F1C14"/>
    <w:rsid w:val="006F4B80"/>
    <w:rsid w:val="006F6114"/>
    <w:rsid w:val="00701292"/>
    <w:rsid w:val="007027A9"/>
    <w:rsid w:val="00703A6A"/>
    <w:rsid w:val="0071117D"/>
    <w:rsid w:val="00722236"/>
    <w:rsid w:val="00723824"/>
    <w:rsid w:val="00725CCA"/>
    <w:rsid w:val="0072737A"/>
    <w:rsid w:val="007311E7"/>
    <w:rsid w:val="00731DEE"/>
    <w:rsid w:val="00734BC6"/>
    <w:rsid w:val="00734CF2"/>
    <w:rsid w:val="00737437"/>
    <w:rsid w:val="0074084C"/>
    <w:rsid w:val="00744333"/>
    <w:rsid w:val="007445BD"/>
    <w:rsid w:val="00750397"/>
    <w:rsid w:val="007541D3"/>
    <w:rsid w:val="007577D7"/>
    <w:rsid w:val="00760004"/>
    <w:rsid w:val="00764ADE"/>
    <w:rsid w:val="00770F20"/>
    <w:rsid w:val="007715E8"/>
    <w:rsid w:val="00771D6D"/>
    <w:rsid w:val="00773A35"/>
    <w:rsid w:val="00776004"/>
    <w:rsid w:val="00777956"/>
    <w:rsid w:val="007811C4"/>
    <w:rsid w:val="0078486B"/>
    <w:rsid w:val="00785A39"/>
    <w:rsid w:val="00787D8A"/>
    <w:rsid w:val="00790277"/>
    <w:rsid w:val="00791EBC"/>
    <w:rsid w:val="00793577"/>
    <w:rsid w:val="00795637"/>
    <w:rsid w:val="007A0DB3"/>
    <w:rsid w:val="007A446A"/>
    <w:rsid w:val="007A4FEF"/>
    <w:rsid w:val="007A53A6"/>
    <w:rsid w:val="007A6159"/>
    <w:rsid w:val="007B14FC"/>
    <w:rsid w:val="007B27E9"/>
    <w:rsid w:val="007B2C5B"/>
    <w:rsid w:val="007B2D11"/>
    <w:rsid w:val="007B4994"/>
    <w:rsid w:val="007B6700"/>
    <w:rsid w:val="007B6A93"/>
    <w:rsid w:val="007B7377"/>
    <w:rsid w:val="007B7BEC"/>
    <w:rsid w:val="007B7CC5"/>
    <w:rsid w:val="007C25BB"/>
    <w:rsid w:val="007D1805"/>
    <w:rsid w:val="007D2107"/>
    <w:rsid w:val="007D3A42"/>
    <w:rsid w:val="007D5895"/>
    <w:rsid w:val="007D77AB"/>
    <w:rsid w:val="007E28D0"/>
    <w:rsid w:val="007E30DF"/>
    <w:rsid w:val="007E43BC"/>
    <w:rsid w:val="007F2C43"/>
    <w:rsid w:val="007F6E76"/>
    <w:rsid w:val="007F7544"/>
    <w:rsid w:val="00800995"/>
    <w:rsid w:val="008028AA"/>
    <w:rsid w:val="00804736"/>
    <w:rsid w:val="0080602A"/>
    <w:rsid w:val="008069C5"/>
    <w:rsid w:val="008072BC"/>
    <w:rsid w:val="0081117E"/>
    <w:rsid w:val="008144FA"/>
    <w:rsid w:val="00814B4C"/>
    <w:rsid w:val="00815CC3"/>
    <w:rsid w:val="00816F79"/>
    <w:rsid w:val="008172F8"/>
    <w:rsid w:val="00820C2C"/>
    <w:rsid w:val="008257D2"/>
    <w:rsid w:val="00826D57"/>
    <w:rsid w:val="00827301"/>
    <w:rsid w:val="00827643"/>
    <w:rsid w:val="00830334"/>
    <w:rsid w:val="008310C9"/>
    <w:rsid w:val="008326B2"/>
    <w:rsid w:val="00834150"/>
    <w:rsid w:val="008357F2"/>
    <w:rsid w:val="00835EA0"/>
    <w:rsid w:val="0084098D"/>
    <w:rsid w:val="008416E0"/>
    <w:rsid w:val="00841E7A"/>
    <w:rsid w:val="00842936"/>
    <w:rsid w:val="00842B85"/>
    <w:rsid w:val="00843442"/>
    <w:rsid w:val="00843CED"/>
    <w:rsid w:val="00844B35"/>
    <w:rsid w:val="00845FA4"/>
    <w:rsid w:val="00846831"/>
    <w:rsid w:val="00846D0C"/>
    <w:rsid w:val="00847A7C"/>
    <w:rsid w:val="00847B32"/>
    <w:rsid w:val="008525A7"/>
    <w:rsid w:val="00853688"/>
    <w:rsid w:val="00854BCE"/>
    <w:rsid w:val="00857346"/>
    <w:rsid w:val="008603E0"/>
    <w:rsid w:val="00860EC1"/>
    <w:rsid w:val="00865532"/>
    <w:rsid w:val="00867686"/>
    <w:rsid w:val="00867870"/>
    <w:rsid w:val="00872476"/>
    <w:rsid w:val="008737D3"/>
    <w:rsid w:val="00874179"/>
    <w:rsid w:val="008747E0"/>
    <w:rsid w:val="008755E1"/>
    <w:rsid w:val="00876841"/>
    <w:rsid w:val="00880304"/>
    <w:rsid w:val="008803B0"/>
    <w:rsid w:val="00882B3C"/>
    <w:rsid w:val="00886C21"/>
    <w:rsid w:val="00887425"/>
    <w:rsid w:val="0088783D"/>
    <w:rsid w:val="00887B4E"/>
    <w:rsid w:val="00890623"/>
    <w:rsid w:val="00895496"/>
    <w:rsid w:val="008972C3"/>
    <w:rsid w:val="008A131A"/>
    <w:rsid w:val="008A28D9"/>
    <w:rsid w:val="008A30BA"/>
    <w:rsid w:val="008A52DC"/>
    <w:rsid w:val="008A5435"/>
    <w:rsid w:val="008A7368"/>
    <w:rsid w:val="008B09E5"/>
    <w:rsid w:val="008B62E0"/>
    <w:rsid w:val="008C08E7"/>
    <w:rsid w:val="008C2A0C"/>
    <w:rsid w:val="008C33B5"/>
    <w:rsid w:val="008C3A72"/>
    <w:rsid w:val="008C46F4"/>
    <w:rsid w:val="008C4A94"/>
    <w:rsid w:val="008C4DB3"/>
    <w:rsid w:val="008C6969"/>
    <w:rsid w:val="008D45D2"/>
    <w:rsid w:val="008D4B71"/>
    <w:rsid w:val="008D5CCD"/>
    <w:rsid w:val="008E1D70"/>
    <w:rsid w:val="008E1F69"/>
    <w:rsid w:val="008E61AD"/>
    <w:rsid w:val="008E76B1"/>
    <w:rsid w:val="008E7E0B"/>
    <w:rsid w:val="008F34F4"/>
    <w:rsid w:val="008F38BB"/>
    <w:rsid w:val="008F57D8"/>
    <w:rsid w:val="008F5A1B"/>
    <w:rsid w:val="00902834"/>
    <w:rsid w:val="00906D03"/>
    <w:rsid w:val="009110DD"/>
    <w:rsid w:val="00913056"/>
    <w:rsid w:val="00914E26"/>
    <w:rsid w:val="0091590F"/>
    <w:rsid w:val="009217F2"/>
    <w:rsid w:val="00923B4D"/>
    <w:rsid w:val="0092540C"/>
    <w:rsid w:val="00925B39"/>
    <w:rsid w:val="00925E0F"/>
    <w:rsid w:val="00931245"/>
    <w:rsid w:val="00931A57"/>
    <w:rsid w:val="00933EE0"/>
    <w:rsid w:val="0093492E"/>
    <w:rsid w:val="00934AFC"/>
    <w:rsid w:val="009402B4"/>
    <w:rsid w:val="009414E6"/>
    <w:rsid w:val="00947A3F"/>
    <w:rsid w:val="00950B15"/>
    <w:rsid w:val="00952257"/>
    <w:rsid w:val="0095450F"/>
    <w:rsid w:val="00956901"/>
    <w:rsid w:val="00960D70"/>
    <w:rsid w:val="0096203C"/>
    <w:rsid w:val="00962EC1"/>
    <w:rsid w:val="009630F5"/>
    <w:rsid w:val="009656B9"/>
    <w:rsid w:val="00965C24"/>
    <w:rsid w:val="00965EA2"/>
    <w:rsid w:val="0096631C"/>
    <w:rsid w:val="00967DD9"/>
    <w:rsid w:val="0097057A"/>
    <w:rsid w:val="00971591"/>
    <w:rsid w:val="009727CB"/>
    <w:rsid w:val="00973FC2"/>
    <w:rsid w:val="00974564"/>
    <w:rsid w:val="00974B53"/>
    <w:rsid w:val="00974E99"/>
    <w:rsid w:val="009764FA"/>
    <w:rsid w:val="00980192"/>
    <w:rsid w:val="00980799"/>
    <w:rsid w:val="009812B5"/>
    <w:rsid w:val="00982A22"/>
    <w:rsid w:val="009830CC"/>
    <w:rsid w:val="00983287"/>
    <w:rsid w:val="00986F14"/>
    <w:rsid w:val="00991A93"/>
    <w:rsid w:val="00992AD4"/>
    <w:rsid w:val="00994D97"/>
    <w:rsid w:val="00995104"/>
    <w:rsid w:val="009954DA"/>
    <w:rsid w:val="0099752C"/>
    <w:rsid w:val="009A07B7"/>
    <w:rsid w:val="009B0C65"/>
    <w:rsid w:val="009B1545"/>
    <w:rsid w:val="009B2E0B"/>
    <w:rsid w:val="009B372E"/>
    <w:rsid w:val="009B5023"/>
    <w:rsid w:val="009B55F0"/>
    <w:rsid w:val="009B6582"/>
    <w:rsid w:val="009B785E"/>
    <w:rsid w:val="009C26F8"/>
    <w:rsid w:val="009C2768"/>
    <w:rsid w:val="009C387B"/>
    <w:rsid w:val="009C609E"/>
    <w:rsid w:val="009C6984"/>
    <w:rsid w:val="009C7212"/>
    <w:rsid w:val="009D055B"/>
    <w:rsid w:val="009D25B8"/>
    <w:rsid w:val="009D26AB"/>
    <w:rsid w:val="009D6B98"/>
    <w:rsid w:val="009E075B"/>
    <w:rsid w:val="009E16EC"/>
    <w:rsid w:val="009E1F25"/>
    <w:rsid w:val="009E433C"/>
    <w:rsid w:val="009E49FF"/>
    <w:rsid w:val="009E4A4D"/>
    <w:rsid w:val="009E5747"/>
    <w:rsid w:val="009E6578"/>
    <w:rsid w:val="009F081F"/>
    <w:rsid w:val="009F4A19"/>
    <w:rsid w:val="009F4AB7"/>
    <w:rsid w:val="009F7287"/>
    <w:rsid w:val="009F7D6C"/>
    <w:rsid w:val="00A06A0E"/>
    <w:rsid w:val="00A06A3D"/>
    <w:rsid w:val="00A07CE4"/>
    <w:rsid w:val="00A10AB5"/>
    <w:rsid w:val="00A10EBA"/>
    <w:rsid w:val="00A11128"/>
    <w:rsid w:val="00A12352"/>
    <w:rsid w:val="00A13E56"/>
    <w:rsid w:val="00A15050"/>
    <w:rsid w:val="00A179F2"/>
    <w:rsid w:val="00A227BF"/>
    <w:rsid w:val="00A23CAC"/>
    <w:rsid w:val="00A24838"/>
    <w:rsid w:val="00A2743E"/>
    <w:rsid w:val="00A30574"/>
    <w:rsid w:val="00A3074A"/>
    <w:rsid w:val="00A30C33"/>
    <w:rsid w:val="00A323F2"/>
    <w:rsid w:val="00A32C5B"/>
    <w:rsid w:val="00A3733F"/>
    <w:rsid w:val="00A37755"/>
    <w:rsid w:val="00A4168A"/>
    <w:rsid w:val="00A4308C"/>
    <w:rsid w:val="00A43432"/>
    <w:rsid w:val="00A44836"/>
    <w:rsid w:val="00A524B5"/>
    <w:rsid w:val="00A53E1D"/>
    <w:rsid w:val="00A549B3"/>
    <w:rsid w:val="00A54E51"/>
    <w:rsid w:val="00A56184"/>
    <w:rsid w:val="00A65225"/>
    <w:rsid w:val="00A66081"/>
    <w:rsid w:val="00A67954"/>
    <w:rsid w:val="00A71231"/>
    <w:rsid w:val="00A72893"/>
    <w:rsid w:val="00A72ED7"/>
    <w:rsid w:val="00A800A9"/>
    <w:rsid w:val="00A8083F"/>
    <w:rsid w:val="00A83FF2"/>
    <w:rsid w:val="00A86343"/>
    <w:rsid w:val="00A867EC"/>
    <w:rsid w:val="00A87080"/>
    <w:rsid w:val="00A90AAC"/>
    <w:rsid w:val="00A90D86"/>
    <w:rsid w:val="00A91DBA"/>
    <w:rsid w:val="00A97900"/>
    <w:rsid w:val="00AA1B91"/>
    <w:rsid w:val="00AA1D7A"/>
    <w:rsid w:val="00AA2841"/>
    <w:rsid w:val="00AA3E01"/>
    <w:rsid w:val="00AB0BFA"/>
    <w:rsid w:val="00AB14EF"/>
    <w:rsid w:val="00AB2C66"/>
    <w:rsid w:val="00AB76B7"/>
    <w:rsid w:val="00AC0072"/>
    <w:rsid w:val="00AC2F3F"/>
    <w:rsid w:val="00AC33A2"/>
    <w:rsid w:val="00AC583D"/>
    <w:rsid w:val="00AD12E6"/>
    <w:rsid w:val="00AD1619"/>
    <w:rsid w:val="00AD38F7"/>
    <w:rsid w:val="00AE65F1"/>
    <w:rsid w:val="00AE6BB4"/>
    <w:rsid w:val="00AE74AD"/>
    <w:rsid w:val="00AF159C"/>
    <w:rsid w:val="00AF1F74"/>
    <w:rsid w:val="00AF2E3B"/>
    <w:rsid w:val="00AF7678"/>
    <w:rsid w:val="00B007F2"/>
    <w:rsid w:val="00B007FA"/>
    <w:rsid w:val="00B01873"/>
    <w:rsid w:val="00B0572F"/>
    <w:rsid w:val="00B074AB"/>
    <w:rsid w:val="00B07717"/>
    <w:rsid w:val="00B079F8"/>
    <w:rsid w:val="00B103D9"/>
    <w:rsid w:val="00B110F2"/>
    <w:rsid w:val="00B11790"/>
    <w:rsid w:val="00B12AAA"/>
    <w:rsid w:val="00B13AC5"/>
    <w:rsid w:val="00B16334"/>
    <w:rsid w:val="00B16B6A"/>
    <w:rsid w:val="00B17253"/>
    <w:rsid w:val="00B250D6"/>
    <w:rsid w:val="00B2583D"/>
    <w:rsid w:val="00B26A2D"/>
    <w:rsid w:val="00B30203"/>
    <w:rsid w:val="00B31A41"/>
    <w:rsid w:val="00B3452D"/>
    <w:rsid w:val="00B40199"/>
    <w:rsid w:val="00B41921"/>
    <w:rsid w:val="00B453D3"/>
    <w:rsid w:val="00B45400"/>
    <w:rsid w:val="00B476F3"/>
    <w:rsid w:val="00B502FF"/>
    <w:rsid w:val="00B50B90"/>
    <w:rsid w:val="00B50E28"/>
    <w:rsid w:val="00B55ACF"/>
    <w:rsid w:val="00B56A75"/>
    <w:rsid w:val="00B6066D"/>
    <w:rsid w:val="00B606E3"/>
    <w:rsid w:val="00B621CA"/>
    <w:rsid w:val="00B62338"/>
    <w:rsid w:val="00B643DF"/>
    <w:rsid w:val="00B65300"/>
    <w:rsid w:val="00B658B7"/>
    <w:rsid w:val="00B660E0"/>
    <w:rsid w:val="00B67422"/>
    <w:rsid w:val="00B70796"/>
    <w:rsid w:val="00B70BD4"/>
    <w:rsid w:val="00B712CA"/>
    <w:rsid w:val="00B71B95"/>
    <w:rsid w:val="00B72B0A"/>
    <w:rsid w:val="00B73463"/>
    <w:rsid w:val="00B75110"/>
    <w:rsid w:val="00B85ABE"/>
    <w:rsid w:val="00B90123"/>
    <w:rsid w:val="00B9016D"/>
    <w:rsid w:val="00B92476"/>
    <w:rsid w:val="00BA0F98"/>
    <w:rsid w:val="00BA1517"/>
    <w:rsid w:val="00BA1C02"/>
    <w:rsid w:val="00BA4E39"/>
    <w:rsid w:val="00BA67FD"/>
    <w:rsid w:val="00BA7C48"/>
    <w:rsid w:val="00BB20EC"/>
    <w:rsid w:val="00BC251F"/>
    <w:rsid w:val="00BC27F6"/>
    <w:rsid w:val="00BC39F4"/>
    <w:rsid w:val="00BC54E0"/>
    <w:rsid w:val="00BC57F0"/>
    <w:rsid w:val="00BC7FE0"/>
    <w:rsid w:val="00BD150C"/>
    <w:rsid w:val="00BD1587"/>
    <w:rsid w:val="00BD3873"/>
    <w:rsid w:val="00BD6A20"/>
    <w:rsid w:val="00BD6F7D"/>
    <w:rsid w:val="00BD735D"/>
    <w:rsid w:val="00BD78AD"/>
    <w:rsid w:val="00BD7EE1"/>
    <w:rsid w:val="00BE2D63"/>
    <w:rsid w:val="00BE5568"/>
    <w:rsid w:val="00BE5764"/>
    <w:rsid w:val="00BE6AA2"/>
    <w:rsid w:val="00BF1358"/>
    <w:rsid w:val="00C00C58"/>
    <w:rsid w:val="00C0106D"/>
    <w:rsid w:val="00C051AE"/>
    <w:rsid w:val="00C130C5"/>
    <w:rsid w:val="00C133BE"/>
    <w:rsid w:val="00C1400A"/>
    <w:rsid w:val="00C15F2F"/>
    <w:rsid w:val="00C222B4"/>
    <w:rsid w:val="00C23846"/>
    <w:rsid w:val="00C262E4"/>
    <w:rsid w:val="00C33E20"/>
    <w:rsid w:val="00C35CF6"/>
    <w:rsid w:val="00C3725B"/>
    <w:rsid w:val="00C401B7"/>
    <w:rsid w:val="00C406A5"/>
    <w:rsid w:val="00C473B5"/>
    <w:rsid w:val="00C522BE"/>
    <w:rsid w:val="00C52413"/>
    <w:rsid w:val="00C533EC"/>
    <w:rsid w:val="00C53A3D"/>
    <w:rsid w:val="00C53D8A"/>
    <w:rsid w:val="00C5470E"/>
    <w:rsid w:val="00C55EFB"/>
    <w:rsid w:val="00C56585"/>
    <w:rsid w:val="00C56B3F"/>
    <w:rsid w:val="00C62DF5"/>
    <w:rsid w:val="00C65492"/>
    <w:rsid w:val="00C65C4C"/>
    <w:rsid w:val="00C66B58"/>
    <w:rsid w:val="00C67C67"/>
    <w:rsid w:val="00C7022C"/>
    <w:rsid w:val="00C71032"/>
    <w:rsid w:val="00C716E5"/>
    <w:rsid w:val="00C71DA7"/>
    <w:rsid w:val="00C773D9"/>
    <w:rsid w:val="00C80307"/>
    <w:rsid w:val="00C80ACE"/>
    <w:rsid w:val="00C80B0C"/>
    <w:rsid w:val="00C81162"/>
    <w:rsid w:val="00C82EC7"/>
    <w:rsid w:val="00C83258"/>
    <w:rsid w:val="00C83666"/>
    <w:rsid w:val="00C843AC"/>
    <w:rsid w:val="00C870B5"/>
    <w:rsid w:val="00C907DF"/>
    <w:rsid w:val="00C91630"/>
    <w:rsid w:val="00C93AC0"/>
    <w:rsid w:val="00C9558A"/>
    <w:rsid w:val="00C966EB"/>
    <w:rsid w:val="00CA004F"/>
    <w:rsid w:val="00CA04B1"/>
    <w:rsid w:val="00CA2DFC"/>
    <w:rsid w:val="00CA31E0"/>
    <w:rsid w:val="00CA4EC9"/>
    <w:rsid w:val="00CB03D4"/>
    <w:rsid w:val="00CB0617"/>
    <w:rsid w:val="00CB137B"/>
    <w:rsid w:val="00CB1D11"/>
    <w:rsid w:val="00CB59F3"/>
    <w:rsid w:val="00CB7D0F"/>
    <w:rsid w:val="00CC3271"/>
    <w:rsid w:val="00CC35EF"/>
    <w:rsid w:val="00CC5048"/>
    <w:rsid w:val="00CC6246"/>
    <w:rsid w:val="00CD0232"/>
    <w:rsid w:val="00CD43C9"/>
    <w:rsid w:val="00CD6977"/>
    <w:rsid w:val="00CE5E46"/>
    <w:rsid w:val="00CF087C"/>
    <w:rsid w:val="00CF0A99"/>
    <w:rsid w:val="00CF10E3"/>
    <w:rsid w:val="00CF1823"/>
    <w:rsid w:val="00CF49CC"/>
    <w:rsid w:val="00CF6CBE"/>
    <w:rsid w:val="00CF732A"/>
    <w:rsid w:val="00D01032"/>
    <w:rsid w:val="00D011D2"/>
    <w:rsid w:val="00D03A27"/>
    <w:rsid w:val="00D04F0B"/>
    <w:rsid w:val="00D07937"/>
    <w:rsid w:val="00D10CBF"/>
    <w:rsid w:val="00D10D5A"/>
    <w:rsid w:val="00D10FEF"/>
    <w:rsid w:val="00D120AF"/>
    <w:rsid w:val="00D1463A"/>
    <w:rsid w:val="00D15A11"/>
    <w:rsid w:val="00D15F11"/>
    <w:rsid w:val="00D1621F"/>
    <w:rsid w:val="00D23547"/>
    <w:rsid w:val="00D242B5"/>
    <w:rsid w:val="00D252C9"/>
    <w:rsid w:val="00D270FA"/>
    <w:rsid w:val="00D32DDF"/>
    <w:rsid w:val="00D3313E"/>
    <w:rsid w:val="00D36206"/>
    <w:rsid w:val="00D36E93"/>
    <w:rsid w:val="00D3700C"/>
    <w:rsid w:val="00D41940"/>
    <w:rsid w:val="00D436E2"/>
    <w:rsid w:val="00D603BF"/>
    <w:rsid w:val="00D638E0"/>
    <w:rsid w:val="00D653B1"/>
    <w:rsid w:val="00D65675"/>
    <w:rsid w:val="00D656A2"/>
    <w:rsid w:val="00D676BF"/>
    <w:rsid w:val="00D740A5"/>
    <w:rsid w:val="00D74425"/>
    <w:rsid w:val="00D74AE1"/>
    <w:rsid w:val="00D75D42"/>
    <w:rsid w:val="00D80A15"/>
    <w:rsid w:val="00D80B20"/>
    <w:rsid w:val="00D81AA3"/>
    <w:rsid w:val="00D82392"/>
    <w:rsid w:val="00D82C1B"/>
    <w:rsid w:val="00D865A8"/>
    <w:rsid w:val="00D9012A"/>
    <w:rsid w:val="00D908C5"/>
    <w:rsid w:val="00D92C2D"/>
    <w:rsid w:val="00D9361E"/>
    <w:rsid w:val="00D94F38"/>
    <w:rsid w:val="00D96F91"/>
    <w:rsid w:val="00DA005A"/>
    <w:rsid w:val="00DA17CD"/>
    <w:rsid w:val="00DA2A45"/>
    <w:rsid w:val="00DA53F0"/>
    <w:rsid w:val="00DA6C2A"/>
    <w:rsid w:val="00DB0E4C"/>
    <w:rsid w:val="00DB25B3"/>
    <w:rsid w:val="00DB57E8"/>
    <w:rsid w:val="00DB6F30"/>
    <w:rsid w:val="00DC10FE"/>
    <w:rsid w:val="00DC1C10"/>
    <w:rsid w:val="00DC23C4"/>
    <w:rsid w:val="00DC6F92"/>
    <w:rsid w:val="00DD4E84"/>
    <w:rsid w:val="00DD60F2"/>
    <w:rsid w:val="00DD69FB"/>
    <w:rsid w:val="00DE0893"/>
    <w:rsid w:val="00DE23BD"/>
    <w:rsid w:val="00DE2814"/>
    <w:rsid w:val="00DE2D87"/>
    <w:rsid w:val="00DE6796"/>
    <w:rsid w:val="00DF41B2"/>
    <w:rsid w:val="00DF47E2"/>
    <w:rsid w:val="00DF76E9"/>
    <w:rsid w:val="00E00966"/>
    <w:rsid w:val="00E01272"/>
    <w:rsid w:val="00E017E8"/>
    <w:rsid w:val="00E023D1"/>
    <w:rsid w:val="00E03067"/>
    <w:rsid w:val="00E03814"/>
    <w:rsid w:val="00E03846"/>
    <w:rsid w:val="00E03A07"/>
    <w:rsid w:val="00E04B0C"/>
    <w:rsid w:val="00E06421"/>
    <w:rsid w:val="00E07BDD"/>
    <w:rsid w:val="00E1085E"/>
    <w:rsid w:val="00E10BDB"/>
    <w:rsid w:val="00E13CC9"/>
    <w:rsid w:val="00E16EB4"/>
    <w:rsid w:val="00E20A7D"/>
    <w:rsid w:val="00E20F42"/>
    <w:rsid w:val="00E21A27"/>
    <w:rsid w:val="00E2225D"/>
    <w:rsid w:val="00E22643"/>
    <w:rsid w:val="00E25E92"/>
    <w:rsid w:val="00E27A2F"/>
    <w:rsid w:val="00E30A98"/>
    <w:rsid w:val="00E31514"/>
    <w:rsid w:val="00E33C42"/>
    <w:rsid w:val="00E3511E"/>
    <w:rsid w:val="00E4006A"/>
    <w:rsid w:val="00E42A94"/>
    <w:rsid w:val="00E45263"/>
    <w:rsid w:val="00E458BF"/>
    <w:rsid w:val="00E47285"/>
    <w:rsid w:val="00E5035D"/>
    <w:rsid w:val="00E51C33"/>
    <w:rsid w:val="00E54676"/>
    <w:rsid w:val="00E54AD5"/>
    <w:rsid w:val="00E54BFB"/>
    <w:rsid w:val="00E54CD7"/>
    <w:rsid w:val="00E557D1"/>
    <w:rsid w:val="00E56E87"/>
    <w:rsid w:val="00E64054"/>
    <w:rsid w:val="00E706E7"/>
    <w:rsid w:val="00E706F8"/>
    <w:rsid w:val="00E71573"/>
    <w:rsid w:val="00E739CE"/>
    <w:rsid w:val="00E765ED"/>
    <w:rsid w:val="00E76B2C"/>
    <w:rsid w:val="00E77587"/>
    <w:rsid w:val="00E818AD"/>
    <w:rsid w:val="00E84229"/>
    <w:rsid w:val="00E843F0"/>
    <w:rsid w:val="00E84965"/>
    <w:rsid w:val="00E85F6F"/>
    <w:rsid w:val="00E86147"/>
    <w:rsid w:val="00E877DC"/>
    <w:rsid w:val="00E87D45"/>
    <w:rsid w:val="00E90E4E"/>
    <w:rsid w:val="00E92DA6"/>
    <w:rsid w:val="00E92EC5"/>
    <w:rsid w:val="00E9391E"/>
    <w:rsid w:val="00E95C05"/>
    <w:rsid w:val="00EA0CCB"/>
    <w:rsid w:val="00EA1052"/>
    <w:rsid w:val="00EA218F"/>
    <w:rsid w:val="00EA4F29"/>
    <w:rsid w:val="00EA5B27"/>
    <w:rsid w:val="00EA5F83"/>
    <w:rsid w:val="00EA6F9D"/>
    <w:rsid w:val="00EA7D5F"/>
    <w:rsid w:val="00EB2273"/>
    <w:rsid w:val="00EB6C62"/>
    <w:rsid w:val="00EB6F3C"/>
    <w:rsid w:val="00EB788A"/>
    <w:rsid w:val="00EC0CF9"/>
    <w:rsid w:val="00EC1E2C"/>
    <w:rsid w:val="00EC254E"/>
    <w:rsid w:val="00EC2B9A"/>
    <w:rsid w:val="00EC3723"/>
    <w:rsid w:val="00EC568A"/>
    <w:rsid w:val="00EC6629"/>
    <w:rsid w:val="00EC7C87"/>
    <w:rsid w:val="00ED030E"/>
    <w:rsid w:val="00ED10ED"/>
    <w:rsid w:val="00ED2672"/>
    <w:rsid w:val="00ED2A8D"/>
    <w:rsid w:val="00ED3784"/>
    <w:rsid w:val="00ED4450"/>
    <w:rsid w:val="00ED7692"/>
    <w:rsid w:val="00EE2455"/>
    <w:rsid w:val="00EE2F17"/>
    <w:rsid w:val="00EE4F84"/>
    <w:rsid w:val="00EE54CB"/>
    <w:rsid w:val="00EE6424"/>
    <w:rsid w:val="00EF1936"/>
    <w:rsid w:val="00EF1C54"/>
    <w:rsid w:val="00EF2281"/>
    <w:rsid w:val="00EF23F5"/>
    <w:rsid w:val="00EF404B"/>
    <w:rsid w:val="00EF686B"/>
    <w:rsid w:val="00F00376"/>
    <w:rsid w:val="00F00E46"/>
    <w:rsid w:val="00F01F0C"/>
    <w:rsid w:val="00F02A5A"/>
    <w:rsid w:val="00F06ECB"/>
    <w:rsid w:val="00F0762A"/>
    <w:rsid w:val="00F1078D"/>
    <w:rsid w:val="00F10E3B"/>
    <w:rsid w:val="00F11368"/>
    <w:rsid w:val="00F11764"/>
    <w:rsid w:val="00F118B2"/>
    <w:rsid w:val="00F157E2"/>
    <w:rsid w:val="00F16C7D"/>
    <w:rsid w:val="00F21960"/>
    <w:rsid w:val="00F23723"/>
    <w:rsid w:val="00F259E2"/>
    <w:rsid w:val="00F30739"/>
    <w:rsid w:val="00F346A3"/>
    <w:rsid w:val="00F404B9"/>
    <w:rsid w:val="00F40DC3"/>
    <w:rsid w:val="00F40E01"/>
    <w:rsid w:val="00F41F0B"/>
    <w:rsid w:val="00F44E3F"/>
    <w:rsid w:val="00F50222"/>
    <w:rsid w:val="00F50E44"/>
    <w:rsid w:val="00F51412"/>
    <w:rsid w:val="00F52277"/>
    <w:rsid w:val="00F527AC"/>
    <w:rsid w:val="00F53B91"/>
    <w:rsid w:val="00F5503F"/>
    <w:rsid w:val="00F55AD7"/>
    <w:rsid w:val="00F574B5"/>
    <w:rsid w:val="00F61D83"/>
    <w:rsid w:val="00F628DA"/>
    <w:rsid w:val="00F636EF"/>
    <w:rsid w:val="00F646EA"/>
    <w:rsid w:val="00F64BE0"/>
    <w:rsid w:val="00F65DD1"/>
    <w:rsid w:val="00F707B3"/>
    <w:rsid w:val="00F71135"/>
    <w:rsid w:val="00F730DC"/>
    <w:rsid w:val="00F741EE"/>
    <w:rsid w:val="00F74309"/>
    <w:rsid w:val="00F8170F"/>
    <w:rsid w:val="00F82334"/>
    <w:rsid w:val="00F828E7"/>
    <w:rsid w:val="00F82C35"/>
    <w:rsid w:val="00F83068"/>
    <w:rsid w:val="00F85647"/>
    <w:rsid w:val="00F90461"/>
    <w:rsid w:val="00F91B03"/>
    <w:rsid w:val="00FA06B2"/>
    <w:rsid w:val="00FA370D"/>
    <w:rsid w:val="00FA5F89"/>
    <w:rsid w:val="00FA66F1"/>
    <w:rsid w:val="00FB2048"/>
    <w:rsid w:val="00FB5308"/>
    <w:rsid w:val="00FB5647"/>
    <w:rsid w:val="00FC2E9B"/>
    <w:rsid w:val="00FC378B"/>
    <w:rsid w:val="00FC3977"/>
    <w:rsid w:val="00FD2566"/>
    <w:rsid w:val="00FD25C7"/>
    <w:rsid w:val="00FD2F16"/>
    <w:rsid w:val="00FD2F54"/>
    <w:rsid w:val="00FD5D89"/>
    <w:rsid w:val="00FD6065"/>
    <w:rsid w:val="00FE1D34"/>
    <w:rsid w:val="00FE244F"/>
    <w:rsid w:val="00FE2A6F"/>
    <w:rsid w:val="00FE41BF"/>
    <w:rsid w:val="00FE41C6"/>
    <w:rsid w:val="00FF0B83"/>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63239751-8455-4A68-B505-8E03D356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0"/>
    <w:qFormat/>
    <w:rsid w:val="00586C66"/>
    <w:pPr>
      <w:keepNext/>
      <w:keepLines/>
      <w:numPr>
        <w:numId w:val="18"/>
      </w:numPr>
      <w:tabs>
        <w:tab w:val="clear" w:pos="142"/>
        <w:tab w:val="num" w:pos="0"/>
      </w:tabs>
      <w:spacing w:before="240" w:line="240" w:lineRule="atLeast"/>
      <w:ind w:left="709"/>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ind w:left="1701" w:hanging="1701"/>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页眉 字符"/>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页脚 字符"/>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批注框文本 字符"/>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link w:val="DocumenttypeChar"/>
    <w:rsid w:val="00380350"/>
    <w:pPr>
      <w:spacing w:line="500" w:lineRule="exact"/>
      <w:ind w:left="907" w:right="907"/>
    </w:pPr>
    <w:rPr>
      <w:b/>
      <w:caps/>
      <w:color w:val="FFFFFF" w:themeColor="background1"/>
      <w:sz w:val="50"/>
      <w:szCs w:val="50"/>
    </w:rPr>
  </w:style>
  <w:style w:type="character" w:customStyle="1" w:styleId="10">
    <w:name w:val="标题 1 字符"/>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标题 2 字符"/>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标题 3 字符"/>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标题 4 字符"/>
    <w:basedOn w:val="a3"/>
    <w:link w:val="4"/>
    <w:rsid w:val="000418CA"/>
    <w:rPr>
      <w:rFonts w:asciiTheme="majorHAnsi" w:eastAsiaTheme="majorEastAsia" w:hAnsiTheme="majorHAnsi" w:cstheme="majorBidi"/>
      <w:b/>
      <w:iCs/>
      <w:color w:val="00558C"/>
      <w:szCs w:val="24"/>
      <w:lang w:val="en-GB"/>
    </w:rPr>
  </w:style>
  <w:style w:type="character" w:customStyle="1" w:styleId="50">
    <w:name w:val="标题 5 字符"/>
    <w:basedOn w:val="a3"/>
    <w:link w:val="5"/>
    <w:rsid w:val="000418CA"/>
    <w:rPr>
      <w:rFonts w:asciiTheme="majorHAnsi" w:eastAsiaTheme="majorEastAsia" w:hAnsiTheme="majorHAnsi" w:cstheme="majorBidi"/>
      <w:iCs/>
      <w:color w:val="00558C"/>
      <w:szCs w:val="24"/>
      <w:lang w:val="en-GB"/>
    </w:rPr>
  </w:style>
  <w:style w:type="character" w:customStyle="1" w:styleId="60">
    <w:name w:val="标题 6 字符"/>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标题 7 字符"/>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标题 8 字符"/>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标题 9 字符"/>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13"/>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14"/>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a1"/>
    <w:next w:val="a1"/>
    <w:autoRedefine/>
    <w:uiPriority w:val="39"/>
    <w:rsid w:val="00734CF2"/>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1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TOC3">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1"/>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正文文本 字符"/>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批注文字 字符"/>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批注主题 字符"/>
    <w:basedOn w:val="af5"/>
    <w:link w:val="af6"/>
    <w:rsid w:val="00B70BD4"/>
    <w:rPr>
      <w:b/>
      <w:bCs/>
      <w:sz w:val="20"/>
      <w:szCs w:val="20"/>
      <w:lang w:val="en-US"/>
    </w:rPr>
  </w:style>
  <w:style w:type="paragraph" w:styleId="32">
    <w:name w:val="Body Text Indent 3"/>
    <w:basedOn w:val="a1"/>
    <w:link w:val="33"/>
    <w:semiHidden/>
    <w:unhideWhenUsed/>
    <w:rsid w:val="00CF49CC"/>
    <w:pPr>
      <w:spacing w:after="120"/>
      <w:ind w:left="360"/>
    </w:pPr>
    <w:rPr>
      <w:sz w:val="16"/>
      <w:szCs w:val="16"/>
    </w:rPr>
  </w:style>
  <w:style w:type="character" w:customStyle="1" w:styleId="33">
    <w:name w:val="正文文本缩进 3 字符"/>
    <w:basedOn w:val="a3"/>
    <w:link w:val="32"/>
    <w:semiHidden/>
    <w:rsid w:val="00CF49CC"/>
    <w:rPr>
      <w:sz w:val="16"/>
      <w:szCs w:val="16"/>
      <w:lang w:val="en-GB"/>
    </w:rPr>
  </w:style>
  <w:style w:type="paragraph" w:customStyle="1" w:styleId="InsetList">
    <w:name w:val="Inset List"/>
    <w:basedOn w:val="a1"/>
    <w:qFormat/>
    <w:rsid w:val="006E10BF"/>
    <w:pPr>
      <w:numPr>
        <w:numId w:val="5"/>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2"/>
    <w:qFormat/>
    <w:rsid w:val="007A4FEF"/>
    <w:pPr>
      <w:numPr>
        <w:numId w:val="3"/>
      </w:numPr>
      <w:tabs>
        <w:tab w:val="left" w:pos="851"/>
      </w:tabs>
      <w:spacing w:before="240" w:after="240"/>
      <w:jc w:val="center"/>
    </w:pPr>
    <w:rPr>
      <w:b w:val="0"/>
      <w:u w:val="none"/>
    </w:rPr>
  </w:style>
  <w:style w:type="paragraph" w:styleId="a">
    <w:name w:val="List Number"/>
    <w:basedOn w:val="a1"/>
    <w:semiHidden/>
    <w:rsid w:val="006E10BF"/>
    <w:pPr>
      <w:numPr>
        <w:numId w:val="7"/>
      </w:numPr>
      <w:tabs>
        <w:tab w:val="clear" w:pos="360"/>
      </w:tabs>
      <w:ind w:left="1276" w:hanging="1276"/>
      <w:contextualSpacing/>
    </w:pPr>
  </w:style>
  <w:style w:type="paragraph" w:styleId="TOC4">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本 字符"/>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17"/>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4"/>
      </w:numPr>
    </w:pPr>
  </w:style>
  <w:style w:type="paragraph" w:styleId="TOC5">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TOC7">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TOC8">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TOC9">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文档结构图 字符"/>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aff">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0">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20"/>
      </w:numPr>
      <w:jc w:val="center"/>
    </w:pPr>
    <w:rPr>
      <w:i/>
      <w:color w:val="00558C"/>
      <w:lang w:eastAsia="en-GB"/>
    </w:rPr>
  </w:style>
  <w:style w:type="paragraph" w:customStyle="1" w:styleId="Figurecaption">
    <w:name w:val="Figure caption"/>
    <w:basedOn w:val="af1"/>
    <w:next w:val="a2"/>
    <w:qFormat/>
    <w:rsid w:val="00DD69FB"/>
    <w:pPr>
      <w:numPr>
        <w:numId w:val="6"/>
      </w:numPr>
      <w:spacing w:before="240" w:after="240"/>
      <w:jc w:val="center"/>
    </w:pPr>
    <w:rPr>
      <w:b w:val="0"/>
      <w:u w:val="none"/>
    </w:rPr>
  </w:style>
  <w:style w:type="paragraph" w:styleId="ae">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标题 字符"/>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1"/>
      </w:numPr>
      <w:spacing w:before="60"/>
      <w:jc w:val="right"/>
    </w:pPr>
  </w:style>
  <w:style w:type="character" w:customStyle="1" w:styleId="EquationChar">
    <w:name w:val="Equation Char"/>
    <w:basedOn w:val="af2"/>
    <w:link w:val="Equation"/>
    <w:rsid w:val="00835EA0"/>
    <w:rPr>
      <w:lang w:val="en-GB"/>
    </w:rPr>
  </w:style>
  <w:style w:type="paragraph" w:customStyle="1" w:styleId="Furtherreading">
    <w:name w:val="Further reading"/>
    <w:basedOn w:val="a2"/>
    <w:link w:val="FurtherreadingChar"/>
    <w:qFormat/>
    <w:rsid w:val="0022582A"/>
    <w:pPr>
      <w:numPr>
        <w:numId w:val="12"/>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af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af2"/>
    <w:link w:val="Quotationparagraph"/>
    <w:rsid w:val="00A800A9"/>
    <w:rPr>
      <w:lang w:val="en-GB"/>
    </w:rPr>
  </w:style>
  <w:style w:type="character" w:customStyle="1" w:styleId="normaltextrun">
    <w:name w:val="normaltextrun"/>
    <w:basedOn w:val="a3"/>
    <w:rsid w:val="00D242B5"/>
  </w:style>
  <w:style w:type="paragraph" w:styleId="aff5">
    <w:name w:val="List Paragraph"/>
    <w:basedOn w:val="a1"/>
    <w:uiPriority w:val="34"/>
    <w:qFormat/>
    <w:rsid w:val="00000535"/>
    <w:pPr>
      <w:spacing w:line="240" w:lineRule="auto"/>
      <w:ind w:left="720"/>
      <w:contextualSpacing/>
    </w:pPr>
    <w:rPr>
      <w:rFonts w:ascii="Times New Roman" w:eastAsia="Times New Roman" w:hAnsi="Times New Roman" w:cs="Times New Roman"/>
      <w:sz w:val="24"/>
      <w:szCs w:val="24"/>
      <w:lang w:eastAsia="en-GB"/>
    </w:rPr>
  </w:style>
  <w:style w:type="character" w:customStyle="1" w:styleId="eop">
    <w:name w:val="eop"/>
    <w:basedOn w:val="a3"/>
    <w:rsid w:val="00934AFC"/>
  </w:style>
  <w:style w:type="paragraph" w:customStyle="1" w:styleId="paragraph">
    <w:name w:val="paragraph"/>
    <w:basedOn w:val="a1"/>
    <w:rsid w:val="00934A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DocumenttypeChar">
    <w:name w:val="Document type Char"/>
    <w:basedOn w:val="a3"/>
    <w:link w:val="Documenttype"/>
    <w:rsid w:val="00B85ABE"/>
    <w:rPr>
      <w:b/>
      <w:caps/>
      <w:color w:val="FFFFFF" w:themeColor="background1"/>
      <w:sz w:val="50"/>
      <w:szCs w:val="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581612">
      <w:bodyDiv w:val="1"/>
      <w:marLeft w:val="0"/>
      <w:marRight w:val="0"/>
      <w:marTop w:val="0"/>
      <w:marBottom w:val="0"/>
      <w:divBdr>
        <w:top w:val="none" w:sz="0" w:space="0" w:color="auto"/>
        <w:left w:val="none" w:sz="0" w:space="0" w:color="auto"/>
        <w:bottom w:val="none" w:sz="0" w:space="0" w:color="auto"/>
        <w:right w:val="none" w:sz="0" w:space="0" w:color="auto"/>
      </w:divBdr>
    </w:div>
    <w:div w:id="344938295">
      <w:bodyDiv w:val="1"/>
      <w:marLeft w:val="0"/>
      <w:marRight w:val="0"/>
      <w:marTop w:val="0"/>
      <w:marBottom w:val="0"/>
      <w:divBdr>
        <w:top w:val="none" w:sz="0" w:space="0" w:color="auto"/>
        <w:left w:val="none" w:sz="0" w:space="0" w:color="auto"/>
        <w:bottom w:val="none" w:sz="0" w:space="0" w:color="auto"/>
        <w:right w:val="none" w:sz="0" w:space="0" w:color="auto"/>
      </w:divBdr>
    </w:div>
    <w:div w:id="553931134">
      <w:bodyDiv w:val="1"/>
      <w:marLeft w:val="0"/>
      <w:marRight w:val="0"/>
      <w:marTop w:val="0"/>
      <w:marBottom w:val="0"/>
      <w:divBdr>
        <w:top w:val="none" w:sz="0" w:space="0" w:color="auto"/>
        <w:left w:val="none" w:sz="0" w:space="0" w:color="auto"/>
        <w:bottom w:val="none" w:sz="0" w:space="0" w:color="auto"/>
        <w:right w:val="none" w:sz="0" w:space="0" w:color="auto"/>
      </w:divBdr>
    </w:div>
    <w:div w:id="858934769">
      <w:bodyDiv w:val="1"/>
      <w:marLeft w:val="0"/>
      <w:marRight w:val="0"/>
      <w:marTop w:val="0"/>
      <w:marBottom w:val="0"/>
      <w:divBdr>
        <w:top w:val="none" w:sz="0" w:space="0" w:color="auto"/>
        <w:left w:val="none" w:sz="0" w:space="0" w:color="auto"/>
        <w:bottom w:val="none" w:sz="0" w:space="0" w:color="auto"/>
        <w:right w:val="none" w:sz="0" w:space="0" w:color="auto"/>
      </w:divBdr>
    </w:div>
    <w:div w:id="1175876770">
      <w:bodyDiv w:val="1"/>
      <w:marLeft w:val="0"/>
      <w:marRight w:val="0"/>
      <w:marTop w:val="0"/>
      <w:marBottom w:val="0"/>
      <w:divBdr>
        <w:top w:val="none" w:sz="0" w:space="0" w:color="auto"/>
        <w:left w:val="none" w:sz="0" w:space="0" w:color="auto"/>
        <w:bottom w:val="none" w:sz="0" w:space="0" w:color="auto"/>
        <w:right w:val="none" w:sz="0" w:space="0" w:color="auto"/>
      </w:divBdr>
    </w:div>
    <w:div w:id="1223902453">
      <w:bodyDiv w:val="1"/>
      <w:marLeft w:val="0"/>
      <w:marRight w:val="0"/>
      <w:marTop w:val="0"/>
      <w:marBottom w:val="0"/>
      <w:divBdr>
        <w:top w:val="none" w:sz="0" w:space="0" w:color="auto"/>
        <w:left w:val="none" w:sz="0" w:space="0" w:color="auto"/>
        <w:bottom w:val="none" w:sz="0" w:space="0" w:color="auto"/>
        <w:right w:val="none" w:sz="0" w:space="0" w:color="auto"/>
      </w:divBdr>
    </w:div>
    <w:div w:id="1357973056">
      <w:bodyDiv w:val="1"/>
      <w:marLeft w:val="0"/>
      <w:marRight w:val="0"/>
      <w:marTop w:val="0"/>
      <w:marBottom w:val="0"/>
      <w:divBdr>
        <w:top w:val="none" w:sz="0" w:space="0" w:color="auto"/>
        <w:left w:val="none" w:sz="0" w:space="0" w:color="auto"/>
        <w:bottom w:val="none" w:sz="0" w:space="0" w:color="auto"/>
        <w:right w:val="none" w:sz="0" w:space="0" w:color="auto"/>
      </w:divBdr>
    </w:div>
    <w:div w:id="2143234206">
      <w:bodyDiv w:val="1"/>
      <w:marLeft w:val="0"/>
      <w:marRight w:val="0"/>
      <w:marTop w:val="0"/>
      <w:marBottom w:val="0"/>
      <w:divBdr>
        <w:top w:val="none" w:sz="0" w:space="0" w:color="auto"/>
        <w:left w:val="none" w:sz="0" w:space="0" w:color="auto"/>
        <w:bottom w:val="none" w:sz="0" w:space="0" w:color="auto"/>
        <w:right w:val="none" w:sz="0" w:space="0" w:color="auto"/>
      </w:divBdr>
      <w:divsChild>
        <w:div w:id="414016986">
          <w:marLeft w:val="850"/>
          <w:marRight w:val="0"/>
          <w:marTop w:val="240"/>
          <w:marBottom w:val="0"/>
          <w:divBdr>
            <w:top w:val="none" w:sz="0" w:space="0" w:color="auto"/>
            <w:left w:val="none" w:sz="0" w:space="0" w:color="auto"/>
            <w:bottom w:val="none" w:sz="0" w:space="0" w:color="auto"/>
            <w:right w:val="none" w:sz="0" w:space="0" w:color="auto"/>
          </w:divBdr>
        </w:div>
        <w:div w:id="1661688770">
          <w:marLeft w:val="432"/>
          <w:marRight w:val="0"/>
          <w:marTop w:val="240"/>
          <w:marBottom w:val="0"/>
          <w:divBdr>
            <w:top w:val="none" w:sz="0" w:space="0" w:color="auto"/>
            <w:left w:val="none" w:sz="0" w:space="0" w:color="auto"/>
            <w:bottom w:val="none" w:sz="0" w:space="0" w:color="auto"/>
            <w:right w:val="none" w:sz="0" w:space="0" w:color="auto"/>
          </w:divBdr>
        </w:div>
        <w:div w:id="1770075594">
          <w:marLeft w:val="85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8.JP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JPG"/><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C6354-2BCF-41D5-8F16-028632FBE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803FD3F9-1241-40F1-ABCC-6F28B84F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15</Pages>
  <Words>4624</Words>
  <Characters>26958</Characters>
  <Application>Microsoft Office Word</Application>
  <DocSecurity>0</DocSecurity>
  <Lines>998</Lines>
  <Paragraphs>619</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IALA Guideline 1115</vt:lpstr>
    </vt:vector>
  </TitlesOfParts>
  <Manager>IALA</Manager>
  <Company>IALA</Company>
  <LinksUpToDate>false</LinksUpToDate>
  <CharactersWithSpaces>30963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Yuanming Hu</cp:lastModifiedBy>
  <cp:revision>2</cp:revision>
  <cp:lastPrinted>2024-11-15T19:10:00Z</cp:lastPrinted>
  <dcterms:created xsi:type="dcterms:W3CDTF">2025-08-22T06:42:00Z</dcterms:created>
  <dcterms:modified xsi:type="dcterms:W3CDTF">2025-08-22T06:42:00Z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y fmtid="{D5CDD505-2E9C-101B-9397-08002B2CF9AE}" pid="6" name="docLang">
    <vt:lpwstr>en</vt:lpwstr>
  </property>
</Properties>
</file>